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E54" w:rsidRDefault="00342E54" w:rsidP="00873986">
      <w:pPr>
        <w:rPr>
          <w:ins w:id="0" w:author="Author"/>
          <w:rFonts w:ascii="Times New Roman" w:hAnsi="Times New Roman" w:cs="Times New Roman"/>
          <w:b/>
          <w:bCs/>
          <w:sz w:val="20"/>
          <w:szCs w:val="20"/>
          <w:lang w:val="en-US"/>
        </w:rPr>
      </w:pPr>
      <w:bookmarkStart w:id="1" w:name="_GoBack"/>
      <w:bookmarkEnd w:id="1"/>
      <w:ins w:id="2" w:author="Author">
        <w:r>
          <w:rPr>
            <w:rFonts w:ascii="Times New Roman" w:hAnsi="Times New Roman" w:cs="Times New Roman"/>
            <w:b/>
            <w:bCs/>
            <w:sz w:val="20"/>
            <w:szCs w:val="20"/>
            <w:lang w:val="en-US"/>
          </w:rPr>
          <w:t>Annex II</w:t>
        </w:r>
      </w:ins>
    </w:p>
    <w:p w:rsidR="00873986" w:rsidRPr="00EF444F" w:rsidRDefault="00873986" w:rsidP="00873986">
      <w:pPr>
        <w:rPr>
          <w:rFonts w:ascii="Times New Roman" w:hAnsi="Times New Roman" w:cs="Times New Roman"/>
          <w:b/>
          <w:sz w:val="20"/>
          <w:szCs w:val="20"/>
          <w:lang w:val="en-GB"/>
        </w:rPr>
      </w:pPr>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 xml:space="preserve">Impact of long term guarantees </w:t>
      </w:r>
      <w:ins w:id="3" w:author="Author">
        <w:r w:rsidR="00B05CCC" w:rsidRPr="00EF444F">
          <w:rPr>
            <w:rFonts w:ascii="Times New Roman" w:hAnsi="Times New Roman" w:cs="Times New Roman"/>
            <w:b/>
            <w:sz w:val="20"/>
            <w:szCs w:val="20"/>
            <w:lang w:val="en-GB"/>
          </w:rPr>
          <w:t>measures</w:t>
        </w:r>
        <w:r w:rsidR="00B05CCC">
          <w:rPr>
            <w:rFonts w:ascii="Times New Roman" w:hAnsi="Times New Roman" w:cs="Times New Roman"/>
            <w:b/>
            <w:sz w:val="20"/>
            <w:szCs w:val="20"/>
            <w:lang w:val="en-GB"/>
          </w:rPr>
          <w:t xml:space="preserve"> </w:t>
        </w:r>
      </w:ins>
      <w:r w:rsidRPr="00EF444F">
        <w:rPr>
          <w:rFonts w:ascii="Times New Roman" w:hAnsi="Times New Roman" w:cs="Times New Roman"/>
          <w:b/>
          <w:sz w:val="20"/>
          <w:szCs w:val="20"/>
          <w:lang w:val="en-GB"/>
        </w:rPr>
        <w:t xml:space="preserve">and </w:t>
      </w:r>
      <w:proofErr w:type="spellStart"/>
      <w:r w:rsidRPr="00EF444F">
        <w:rPr>
          <w:rFonts w:ascii="Times New Roman" w:hAnsi="Times New Roman" w:cs="Times New Roman"/>
          <w:b/>
          <w:sz w:val="20"/>
          <w:szCs w:val="20"/>
          <w:lang w:val="en-GB"/>
        </w:rPr>
        <w:t>transitional</w:t>
      </w:r>
      <w:ins w:id="4" w:author="Author">
        <w:r w:rsidR="00B05CCC">
          <w:rPr>
            <w:rFonts w:ascii="Times New Roman" w:hAnsi="Times New Roman" w:cs="Times New Roman"/>
            <w:b/>
            <w:sz w:val="20"/>
            <w:szCs w:val="20"/>
            <w:lang w:val="en-GB"/>
          </w:rPr>
          <w:t>s</w:t>
        </w:r>
      </w:ins>
      <w:proofErr w:type="spellEnd"/>
      <w:r w:rsidRPr="00EF444F">
        <w:rPr>
          <w:rFonts w:ascii="Times New Roman" w:hAnsi="Times New Roman" w:cs="Times New Roman"/>
          <w:b/>
          <w:sz w:val="20"/>
          <w:szCs w:val="20"/>
          <w:lang w:val="en-GB"/>
        </w:rPr>
        <w:t xml:space="preserve"> </w:t>
      </w:r>
      <w:del w:id="5" w:author="Author">
        <w:r w:rsidRPr="00EF444F" w:rsidDel="00B05CCC">
          <w:rPr>
            <w:rFonts w:ascii="Times New Roman" w:hAnsi="Times New Roman" w:cs="Times New Roman"/>
            <w:b/>
            <w:sz w:val="20"/>
            <w:szCs w:val="20"/>
            <w:lang w:val="en-GB"/>
          </w:rPr>
          <w:delText>measures</w:delText>
        </w:r>
      </w:del>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Pr="00363326"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C1B79" w:rsidRDefault="00AC1B79"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C41668" w:rsidRDefault="00C41668"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This</w:t>
      </w:r>
      <w:r w:rsidRPr="00C41668">
        <w:rPr>
          <w:rFonts w:ascii="Times New Roman" w:hAnsi="Times New Roman" w:cs="Times New Roman"/>
          <w:sz w:val="20"/>
          <w:szCs w:val="20"/>
          <w:lang w:val="en-US"/>
        </w:rPr>
        <w:t xml:space="preserve"> template is applicable when at least one </w:t>
      </w:r>
      <w:r>
        <w:rPr>
          <w:rFonts w:ascii="Times New Roman" w:hAnsi="Times New Roman" w:cs="Times New Roman"/>
          <w:sz w:val="20"/>
          <w:szCs w:val="20"/>
          <w:lang w:val="en-US"/>
        </w:rPr>
        <w:t xml:space="preserve">long term guarantee </w:t>
      </w:r>
      <w:r w:rsidRPr="00C41668">
        <w:rPr>
          <w:rFonts w:ascii="Times New Roman" w:hAnsi="Times New Roman" w:cs="Times New Roman"/>
          <w:sz w:val="20"/>
          <w:szCs w:val="20"/>
          <w:lang w:val="en-US"/>
        </w:rPr>
        <w:t>measure or transiti</w:t>
      </w:r>
      <w:r>
        <w:rPr>
          <w:rFonts w:ascii="Times New Roman" w:hAnsi="Times New Roman" w:cs="Times New Roman"/>
          <w:sz w:val="20"/>
          <w:szCs w:val="20"/>
          <w:lang w:val="en-US"/>
        </w:rPr>
        <w:t>onal is used by the undertaking.</w:t>
      </w:r>
    </w:p>
    <w:p w:rsidR="0087398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ins w:id="6" w:author="Author">
        <w:r w:rsidR="00B05CCC">
          <w:rPr>
            <w:rFonts w:ascii="Times New Roman" w:hAnsi="Times New Roman" w:cs="Times New Roman"/>
            <w:sz w:val="20"/>
            <w:szCs w:val="20"/>
            <w:lang w:val="en-US"/>
          </w:rPr>
          <w:t xml:space="preserve">or transitional </w:t>
        </w:r>
      </w:ins>
      <w:r w:rsidR="00686BF6">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p w:rsidR="0025024C" w:rsidRPr="00916576" w:rsidRDefault="0025024C" w:rsidP="002D3D4B">
      <w:pPr>
        <w:jc w:val="both"/>
        <w:rPr>
          <w:rFonts w:ascii="Times New Roman" w:hAnsi="Times New Roman" w:cs="Times New Roman"/>
          <w:sz w:val="20"/>
          <w:szCs w:val="20"/>
          <w:lang w:val="en-US"/>
        </w:rPr>
      </w:pPr>
      <w:ins w:id="7" w:author="Author">
        <w:r>
          <w:rPr>
            <w:rFonts w:ascii="Times New Roman" w:hAnsi="Times New Roman" w:cs="Times New Roman"/>
            <w:sz w:val="20"/>
            <w:szCs w:val="20"/>
            <w:lang w:val="en-US"/>
          </w:rPr>
          <w:t>The impacts need to be reported positive if they increase the amount of the item being reported and negative if it decreases the amount of the item (</w:t>
        </w:r>
        <w:del w:id="8" w:author="Author">
          <w:r w:rsidDel="00C55F7C">
            <w:rPr>
              <w:rFonts w:ascii="Times New Roman" w:hAnsi="Times New Roman" w:cs="Times New Roman"/>
              <w:sz w:val="20"/>
              <w:szCs w:val="20"/>
              <w:lang w:val="en-US"/>
            </w:rPr>
            <w:delText>regardless of the contribution of the item for the financial situation of the undertaking</w:delText>
          </w:r>
          <w:r w:rsidR="00F57EE2" w:rsidDel="00C55F7C">
            <w:rPr>
              <w:rFonts w:ascii="Times New Roman" w:hAnsi="Times New Roman" w:cs="Times New Roman"/>
              <w:sz w:val="20"/>
              <w:szCs w:val="20"/>
              <w:lang w:val="en-US"/>
            </w:rPr>
            <w:delText xml:space="preserve">, </w:delText>
          </w:r>
        </w:del>
        <w:r w:rsidR="00F57EE2">
          <w:rPr>
            <w:rFonts w:ascii="Times New Roman" w:hAnsi="Times New Roman" w:cs="Times New Roman"/>
            <w:sz w:val="20"/>
            <w:szCs w:val="20"/>
            <w:lang w:val="en-US"/>
          </w:rPr>
          <w:t>e.g. if amount of SCR increases or if amount of Own Funds increase then positive values should be reported</w:t>
        </w:r>
        <w:r>
          <w:rPr>
            <w:rFonts w:ascii="Times New Roman" w:hAnsi="Times New Roman" w:cs="Times New Roman"/>
            <w:sz w:val="20"/>
            <w:szCs w:val="20"/>
            <w:lang w:val="en-US"/>
          </w:rPr>
          <w:t>)</w:t>
        </w:r>
        <w:r w:rsidR="00F57EE2">
          <w:rPr>
            <w:rFonts w:ascii="Times New Roman" w:hAnsi="Times New Roman" w:cs="Times New Roman"/>
            <w:sz w:val="20"/>
            <w:szCs w:val="20"/>
            <w:lang w:val="en-US"/>
          </w:rPr>
          <w:t>.</w:t>
        </w:r>
      </w:ins>
    </w:p>
    <w:tbl>
      <w:tblPr>
        <w:tblStyle w:val="TableGrid"/>
        <w:tblW w:w="8494" w:type="dxa"/>
        <w:jc w:val="center"/>
        <w:tblLayout w:type="fixed"/>
        <w:tblLook w:val="04A0" w:firstRow="1" w:lastRow="0" w:firstColumn="1" w:lastColumn="0" w:noHBand="0" w:noVBand="1"/>
        <w:tblPrChange w:id="9" w:author="Author">
          <w:tblPr>
            <w:tblStyle w:val="TableGrid"/>
            <w:tblW w:w="8494" w:type="dxa"/>
            <w:tblLayout w:type="fixed"/>
            <w:tblLook w:val="04A0" w:firstRow="1" w:lastRow="0" w:firstColumn="1" w:lastColumn="0" w:noHBand="0" w:noVBand="1"/>
          </w:tblPr>
        </w:tblPrChange>
      </w:tblPr>
      <w:tblGrid>
        <w:gridCol w:w="867"/>
        <w:gridCol w:w="2814"/>
        <w:gridCol w:w="4813"/>
        <w:tblGridChange w:id="10">
          <w:tblGrid>
            <w:gridCol w:w="867"/>
            <w:gridCol w:w="2814"/>
            <w:gridCol w:w="4813"/>
          </w:tblGrid>
        </w:tblGridChange>
      </w:tblGrid>
      <w:tr w:rsidR="00873986" w:rsidTr="00D74493">
        <w:trPr>
          <w:trHeight w:val="300"/>
          <w:jc w:val="center"/>
          <w:trPrChange w:id="11" w:author="Author">
            <w:trPr>
              <w:trHeight w:val="300"/>
            </w:trPr>
          </w:trPrChange>
        </w:trPr>
        <w:tc>
          <w:tcPr>
            <w:tcW w:w="867" w:type="dxa"/>
            <w:hideMark/>
            <w:tcPrChange w:id="12" w:author="Author">
              <w:tcPr>
                <w:tcW w:w="867" w:type="dxa"/>
                <w:hideMark/>
              </w:tcPr>
            </w:tcPrChange>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 </w:t>
            </w:r>
          </w:p>
        </w:tc>
        <w:tc>
          <w:tcPr>
            <w:tcW w:w="2814" w:type="dxa"/>
            <w:hideMark/>
            <w:tcPrChange w:id="13" w:author="Author">
              <w:tcPr>
                <w:tcW w:w="2814" w:type="dxa"/>
                <w:hideMark/>
              </w:tcPr>
            </w:tcPrChange>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4813" w:type="dxa"/>
            <w:hideMark/>
            <w:tcPrChange w:id="14" w:author="Author">
              <w:tcPr>
                <w:tcW w:w="4813" w:type="dxa"/>
                <w:hideMark/>
              </w:tcPr>
            </w:tcPrChange>
          </w:tcPr>
          <w:p w:rsidR="00873986" w:rsidRDefault="00873986" w:rsidP="00782C37">
            <w:pPr>
              <w:rPr>
                <w:rFonts w:ascii="Times New Roman" w:hAnsi="Times New Roman"/>
                <w:b/>
                <w:bCs/>
                <w:sz w:val="20"/>
                <w:szCs w:val="20"/>
                <w:lang w:val="en-US"/>
              </w:rPr>
            </w:pPr>
            <w:r>
              <w:rPr>
                <w:rFonts w:ascii="Times New Roman" w:hAnsi="Times New Roman"/>
                <w:b/>
                <w:bCs/>
                <w:sz w:val="20"/>
                <w:szCs w:val="20"/>
                <w:lang w:val="en-US"/>
              </w:rPr>
              <w:t xml:space="preserve">                       INSTRUCTIONS</w:t>
            </w:r>
          </w:p>
        </w:tc>
      </w:tr>
    </w:tbl>
    <w:p w:rsidR="00873986" w:rsidRDefault="00873986" w:rsidP="00A34CA4">
      <w:pPr>
        <w:spacing w:before="120" w:after="120"/>
        <w:rPr>
          <w:rFonts w:ascii="Times New Roman" w:hAnsi="Times New Roman" w:cs="Times New Roman"/>
          <w:b/>
          <w:sz w:val="20"/>
          <w:szCs w:val="20"/>
          <w:lang w:val="en-GB"/>
        </w:rPr>
      </w:pPr>
      <w:del w:id="15" w:author="Author">
        <w:r w:rsidDel="00AA0F5C">
          <w:rPr>
            <w:rFonts w:ascii="Times New Roman" w:hAnsi="Times New Roman" w:cs="Times New Roman"/>
            <w:b/>
            <w:sz w:val="20"/>
            <w:szCs w:val="20"/>
            <w:lang w:val="en-GB"/>
          </w:rPr>
          <w:delText>Technical provisions</w:delText>
        </w:r>
      </w:del>
    </w:p>
    <w:tbl>
      <w:tblPr>
        <w:tblStyle w:val="TableGrid"/>
        <w:tblW w:w="8494" w:type="dxa"/>
        <w:tblLayout w:type="fixed"/>
        <w:tblLook w:val="04A0" w:firstRow="1" w:lastRow="0" w:firstColumn="1" w:lastColumn="0" w:noHBand="0" w:noVBand="1"/>
      </w:tblPr>
      <w:tblGrid>
        <w:gridCol w:w="867"/>
        <w:gridCol w:w="2785"/>
        <w:gridCol w:w="29"/>
        <w:gridCol w:w="4813"/>
      </w:tblGrid>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/R0010</w:t>
            </w:r>
          </w:p>
        </w:tc>
        <w:tc>
          <w:tcPr>
            <w:tcW w:w="2785" w:type="dxa"/>
            <w:vAlign w:val="center"/>
          </w:tcPr>
          <w:p w:rsidR="00873986" w:rsidRPr="002A3027" w:rsidRDefault="004A47C0" w:rsidP="00782C37">
            <w:pPr>
              <w:rPr>
                <w:rFonts w:ascii="Times New Roman" w:hAnsi="Times New Roman" w:cs="Times New Roman"/>
                <w:sz w:val="20"/>
                <w:szCs w:val="20"/>
                <w:lang w:val="en-GB"/>
              </w:rPr>
            </w:pPr>
            <w:ins w:id="16"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17" w:author="Author">
              <w:r w:rsidR="00873986" w:rsidRPr="002A3027" w:rsidDel="004A47C0">
                <w:rPr>
                  <w:rFonts w:ascii="Times New Roman" w:hAnsi="Times New Roman" w:cs="Times New Roman"/>
                  <w:sz w:val="20"/>
                  <w:szCs w:val="20"/>
                  <w:lang w:val="en-GB"/>
                </w:rPr>
                <w:delText>Amount with LTG and transitional measures</w:delText>
              </w:r>
            </w:del>
            <w:r w:rsidR="00873986" w:rsidRPr="002A3027">
              <w:rPr>
                <w:rFonts w:ascii="Times New Roman" w:hAnsi="Times New Roman" w:cs="Times New Roman"/>
                <w:sz w:val="20"/>
                <w:szCs w:val="20"/>
                <w:lang w:val="en-GB"/>
              </w:rPr>
              <w:t xml:space="preserve"> – 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C0020/R0010</w:t>
            </w:r>
          </w:p>
        </w:tc>
        <w:tc>
          <w:tcPr>
            <w:tcW w:w="2785"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 due to the transitional on technical provisions, but keeping adjustments due to the volatility adjustment and the matching adjustment.</w:t>
            </w:r>
          </w:p>
        </w:tc>
      </w:tr>
      <w:tr w:rsidR="00873986" w:rsidRPr="0091657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1340DC" w:rsidDel="00AA0F5C" w:rsidRDefault="001340DC">
            <w:pPr>
              <w:rPr>
                <w:del w:id="18"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873986" w:rsidRPr="002A3027" w:rsidRDefault="00873986">
            <w:pPr>
              <w:rPr>
                <w:rFonts w:ascii="Times New Roman" w:hAnsi="Times New Roman" w:cs="Times New Roman"/>
                <w:sz w:val="20"/>
                <w:szCs w:val="20"/>
                <w:lang w:val="en-GB"/>
              </w:rPr>
            </w:pPr>
          </w:p>
        </w:tc>
      </w:tr>
      <w:tr w:rsidR="00873986" w:rsidRPr="0036332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rsidP="006D4FFB">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del w:id="19" w:author="Author">
              <w:r w:rsidDel="006D4FFB">
                <w:rPr>
                  <w:rFonts w:ascii="Times New Roman" w:hAnsi="Times New Roman" w:cs="Times New Roman"/>
                  <w:sz w:val="20"/>
                  <w:szCs w:val="20"/>
                  <w:lang w:val="en-GB"/>
                </w:rPr>
                <w:delText xml:space="preserve"> </w:delText>
              </w:r>
            </w:del>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Total amount of t</w:t>
            </w:r>
            <w:r w:rsidR="00873986" w:rsidRPr="002A3027">
              <w:rPr>
                <w:rFonts w:ascii="Times New Roman" w:hAnsi="Times New Roman" w:cs="Times New Roman"/>
                <w:sz w:val="20"/>
                <w:szCs w:val="20"/>
                <w:lang w:val="en-GB"/>
              </w:rPr>
              <w:t xml:space="preserve">echnical </w:t>
            </w:r>
            <w:r>
              <w:rPr>
                <w:rFonts w:ascii="Times New Roman" w:hAnsi="Times New Roman" w:cs="Times New Roman"/>
                <w:sz w:val="20"/>
                <w:szCs w:val="20"/>
                <w:lang w:val="en-GB"/>
              </w:rPr>
              <w:t>p</w:t>
            </w:r>
            <w:r w:rsidR="00873986" w:rsidRPr="002A3027">
              <w:rPr>
                <w:rFonts w:ascii="Times New Roman" w:hAnsi="Times New Roman" w:cs="Times New Roman"/>
                <w:sz w:val="20"/>
                <w:szCs w:val="20"/>
                <w:lang w:val="en-GB"/>
              </w:rPr>
              <w:t xml:space="preserve">rovisions </w:t>
            </w:r>
            <w:r w:rsidR="00873986">
              <w:rPr>
                <w:rFonts w:ascii="Times New Roman" w:hAnsi="Times New Roman" w:cs="Times New Roman"/>
                <w:sz w:val="20"/>
                <w:szCs w:val="20"/>
                <w:lang w:val="en-GB"/>
              </w:rPr>
              <w:t>without the adjustment due to the transitional on interest rate, but keeping adjustments due to the volatility adjustment and the matching adjustment.</w:t>
            </w:r>
          </w:p>
        </w:tc>
      </w:tr>
      <w:tr w:rsidR="00873986" w:rsidRPr="00916576" w:rsidTr="00A34CA4">
        <w:tc>
          <w:tcPr>
            <w:tcW w:w="867" w:type="dxa"/>
          </w:tcPr>
          <w:p w:rsidR="00873986" w:rsidRDefault="00873986"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873986" w:rsidRPr="0095474B" w:rsidRDefault="00873986">
            <w:pPr>
              <w:rPr>
                <w:rFonts w:ascii="Times New Roman" w:hAnsi="Times New Roman" w:cs="Times New Roman"/>
                <w:sz w:val="20"/>
                <w:szCs w:val="20"/>
                <w:lang w:val="en-US"/>
              </w:rPr>
            </w:pPr>
            <w:r>
              <w:rPr>
                <w:rFonts w:ascii="Times New Roman" w:hAnsi="Times New Roman" w:cs="Times New Roman"/>
                <w:sz w:val="20"/>
                <w:szCs w:val="20"/>
                <w:lang w:val="en-US"/>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Without volatility adjustment</w:t>
            </w:r>
            <w:r w:rsidR="00B00526">
              <w:rPr>
                <w:rFonts w:ascii="Times New Roman" w:hAnsi="Times New Roman" w:cs="Times New Roman"/>
                <w:sz w:val="20"/>
                <w:szCs w:val="20"/>
                <w:lang w:val="en-GB"/>
              </w:rPr>
              <w:t xml:space="preserve"> </w:t>
            </w:r>
            <w:r w:rsidR="00B00526"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00526">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adjustments due to the transitional on technical provisions, the transitional on interest rate and the volatility adjustment, but keeping adjustments due to the matching adjustment</w:t>
            </w:r>
            <w:r w:rsidR="00B00526">
              <w:rPr>
                <w:rFonts w:ascii="Times New Roman" w:hAnsi="Times New Roman" w:cs="Times New Roman"/>
                <w:sz w:val="20"/>
                <w:szCs w:val="20"/>
                <w:lang w:val="en-GB"/>
              </w:rPr>
              <w:t>, if any</w:t>
            </w:r>
            <w:r>
              <w:rPr>
                <w:rFonts w:ascii="Times New Roman" w:hAnsi="Times New Roman" w:cs="Times New Roman"/>
                <w:sz w:val="20"/>
                <w:szCs w:val="20"/>
                <w:lang w:val="en-GB"/>
              </w:rPr>
              <w:t>.</w:t>
            </w:r>
          </w:p>
        </w:tc>
      </w:tr>
      <w:tr w:rsidR="00873986" w:rsidRPr="0091657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Technical </w:t>
            </w:r>
            <w:r>
              <w:rPr>
                <w:rFonts w:ascii="Times New Roman" w:hAnsi="Times New Roman" w:cs="Times New Roman"/>
                <w:sz w:val="20"/>
                <w:szCs w:val="20"/>
                <w:lang w:val="en-GB"/>
              </w:rPr>
              <w:lastRenderedPageBreak/>
              <w:t>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lastRenderedPageBreak/>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AF316A">
              <w:rPr>
                <w:rFonts w:ascii="Times New Roman" w:hAnsi="Times New Roman" w:cs="Times New Roman"/>
                <w:sz w:val="20"/>
                <w:szCs w:val="20"/>
                <w:lang w:val="en-GB"/>
              </w:rPr>
              <w:t xml:space="preserve"> It shall </w:t>
            </w:r>
            <w:r w:rsidR="00AF316A">
              <w:rPr>
                <w:rFonts w:ascii="Times New Roman" w:hAnsi="Times New Roman" w:cs="Times New Roman"/>
                <w:sz w:val="20"/>
                <w:szCs w:val="20"/>
                <w:lang w:val="en-GB"/>
              </w:rPr>
              <w:lastRenderedPageBreak/>
              <w:t>reflect the impact of setting the volatility adjustment to zero.</w:t>
            </w:r>
          </w:p>
          <w:p w:rsidR="00B00526" w:rsidRDefault="00B00526">
            <w:pPr>
              <w:rPr>
                <w:rFonts w:ascii="Times New Roman" w:hAnsi="Times New Roman" w:cs="Times New Roman"/>
                <w:sz w:val="20"/>
                <w:szCs w:val="20"/>
                <w:lang w:val="en-GB"/>
              </w:rPr>
            </w:pPr>
          </w:p>
          <w:p w:rsidR="00873986" w:rsidRPr="002A3027" w:rsidRDefault="00B0052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reported under C0010, C0020 and C0040. </w:t>
            </w:r>
          </w:p>
        </w:tc>
      </w:tr>
      <w:tr w:rsidR="00873986" w:rsidRPr="0036332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001B5">
              <w:rPr>
                <w:rFonts w:ascii="Times New Roman" w:hAnsi="Times New Roman" w:cs="Times New Roman"/>
                <w:sz w:val="20"/>
                <w:szCs w:val="20"/>
                <w:lang w:val="en-GB"/>
              </w:rPr>
              <w:t>a</w:t>
            </w:r>
            <w:r w:rsidR="002001B5" w:rsidRPr="002001B5">
              <w:rPr>
                <w:rFonts w:ascii="Times New Roman" w:hAnsi="Times New Roman" w:cs="Times New Roman"/>
                <w:sz w:val="20"/>
                <w:szCs w:val="20"/>
                <w:lang w:val="en-GB"/>
              </w:rPr>
              <w:t xml:space="preserve">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53BE0" w:rsidRDefault="00873986"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001B5">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any LTG measure.</w:t>
            </w:r>
            <w:r w:rsidR="00853BE0">
              <w:rPr>
                <w:rFonts w:ascii="Times New Roman" w:hAnsi="Times New Roman" w:cs="Times New Roman"/>
                <w:sz w:val="20"/>
                <w:szCs w:val="20"/>
                <w:lang w:val="en-GB"/>
              </w:rPr>
              <w:t xml:space="preserve"> </w:t>
            </w:r>
          </w:p>
          <w:p w:rsidR="00873986" w:rsidRPr="002A3027" w:rsidRDefault="00873986">
            <w:pPr>
              <w:rPr>
                <w:rFonts w:ascii="Times New Roman" w:hAnsi="Times New Roman" w:cs="Times New Roman"/>
                <w:sz w:val="20"/>
                <w:szCs w:val="20"/>
                <w:lang w:val="en-GB"/>
              </w:rPr>
            </w:pPr>
          </w:p>
        </w:tc>
      </w:tr>
      <w:tr w:rsidR="00873986" w:rsidRPr="0091657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pPr>
              <w:rPr>
                <w:rFonts w:ascii="Times New Roman" w:hAnsi="Times New Roman" w:cs="Times New Roman"/>
                <w:sz w:val="20"/>
                <w:szCs w:val="20"/>
                <w:lang w:val="en-GB"/>
              </w:rPr>
            </w:pPr>
          </w:p>
          <w:p w:rsidR="002001B5" w:rsidDel="00AA0F5C" w:rsidRDefault="002001B5">
            <w:pPr>
              <w:rPr>
                <w:del w:id="20"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reported under C0010, C0020, C0040 and C0060. </w:t>
            </w:r>
          </w:p>
          <w:p w:rsidR="003A2966" w:rsidDel="00AA0F5C" w:rsidRDefault="003A2966">
            <w:pPr>
              <w:rPr>
                <w:del w:id="21" w:author="Author"/>
                <w:rFonts w:ascii="Times New Roman" w:hAnsi="Times New Roman" w:cs="Times New Roman"/>
                <w:sz w:val="20"/>
                <w:szCs w:val="20"/>
                <w:lang w:val="en-GB"/>
              </w:rPr>
            </w:pPr>
          </w:p>
          <w:p w:rsidR="00873986" w:rsidRPr="002A3027" w:rsidRDefault="00873986">
            <w:pPr>
              <w:rPr>
                <w:rFonts w:ascii="Times New Roman" w:hAnsi="Times New Roman" w:cs="Times New Roman"/>
                <w:sz w:val="20"/>
                <w:szCs w:val="20"/>
                <w:lang w:val="en-GB"/>
              </w:rPr>
            </w:pPr>
          </w:p>
        </w:tc>
      </w:tr>
      <w:tr w:rsidR="00873986" w:rsidRPr="00916576" w:rsidTr="00A34CA4">
        <w:tc>
          <w:tcPr>
            <w:tcW w:w="867" w:type="dxa"/>
            <w:tcBorders>
              <w:bottom w:val="single" w:sz="4" w:space="0" w:color="auto"/>
            </w:tcBorders>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873986" w:rsidRPr="002A3027" w:rsidRDefault="00E10E91">
            <w:pPr>
              <w:rPr>
                <w:rFonts w:ascii="Times New Roman" w:hAnsi="Times New Roman" w:cs="Times New Roman"/>
                <w:sz w:val="20"/>
                <w:szCs w:val="20"/>
                <w:lang w:val="en-GB"/>
              </w:rPr>
            </w:pPr>
            <w:r>
              <w:rPr>
                <w:rFonts w:ascii="Times New Roman" w:hAnsi="Times New Roman" w:cs="Times New Roman"/>
                <w:sz w:val="20"/>
                <w:szCs w:val="20"/>
                <w:lang w:val="en-GB"/>
              </w:rPr>
              <w:t>R</w:t>
            </w:r>
            <w:r w:rsidR="00873986">
              <w:rPr>
                <w:rFonts w:ascii="Times New Roman" w:hAnsi="Times New Roman" w:cs="Times New Roman"/>
                <w:sz w:val="20"/>
                <w:szCs w:val="20"/>
                <w:lang w:val="en-GB"/>
              </w:rPr>
              <w:t>0010</w:t>
            </w:r>
          </w:p>
        </w:tc>
        <w:tc>
          <w:tcPr>
            <w:tcW w:w="2785" w:type="dxa"/>
            <w:tcBorders>
              <w:bottom w:val="single" w:sz="4" w:space="0" w:color="auto"/>
            </w:tcBorders>
          </w:tcPr>
          <w:p w:rsidR="00873986" w:rsidRPr="002A3027" w:rsidRDefault="004306BD">
            <w:pPr>
              <w:rPr>
                <w:rFonts w:ascii="Times New Roman" w:hAnsi="Times New Roman" w:cs="Times New Roman"/>
                <w:sz w:val="20"/>
                <w:szCs w:val="20"/>
                <w:lang w:val="en-GB"/>
              </w:rPr>
            </w:pPr>
            <w:ins w:id="22" w:author="Author">
              <w:r w:rsidRPr="004306BD">
                <w:rPr>
                  <w:rFonts w:ascii="Times New Roman" w:hAnsi="Times New Roman" w:cs="Times New Roman"/>
                  <w:sz w:val="20"/>
                  <w:szCs w:val="20"/>
                  <w:lang w:val="en-GB"/>
                </w:rPr>
                <w:t xml:space="preserve">Impact of all LTG measures and </w:t>
              </w:r>
              <w:proofErr w:type="spellStart"/>
              <w:r w:rsidRPr="004306BD">
                <w:rPr>
                  <w:rFonts w:ascii="Times New Roman" w:hAnsi="Times New Roman" w:cs="Times New Roman"/>
                  <w:sz w:val="20"/>
                  <w:szCs w:val="20"/>
                  <w:lang w:val="en-GB"/>
                </w:rPr>
                <w:t>transitionals</w:t>
              </w:r>
            </w:ins>
            <w:proofErr w:type="spellEnd"/>
            <w:del w:id="23" w:author="Author">
              <w:r w:rsidR="00873986" w:rsidDel="004306BD">
                <w:rPr>
                  <w:rFonts w:ascii="Times New Roman" w:hAnsi="Times New Roman" w:cs="Times New Roman"/>
                  <w:sz w:val="20"/>
                  <w:szCs w:val="20"/>
                  <w:lang w:val="en-GB"/>
                </w:rPr>
                <w:delText>Impact of all LTG</w:delText>
              </w:r>
              <w:r w:rsidR="0005312B" w:rsidDel="004306BD">
                <w:rPr>
                  <w:rFonts w:ascii="Times New Roman" w:hAnsi="Times New Roman" w:cs="Times New Roman"/>
                  <w:sz w:val="20"/>
                  <w:szCs w:val="20"/>
                  <w:lang w:val="en-GB"/>
                </w:rPr>
                <w:delText>/transitional</w:delText>
              </w:r>
              <w:r w:rsidR="00873986" w:rsidDel="004306BD">
                <w:rPr>
                  <w:rFonts w:ascii="Times New Roman" w:hAnsi="Times New Roman" w:cs="Times New Roman"/>
                  <w:sz w:val="20"/>
                  <w:szCs w:val="20"/>
                  <w:lang w:val="en-GB"/>
                </w:rPr>
                <w:delText xml:space="preserve"> measures </w:delText>
              </w:r>
            </w:del>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w:t>
            </w:r>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Technical Provisions</w:t>
            </w:r>
          </w:p>
        </w:tc>
        <w:tc>
          <w:tcPr>
            <w:tcW w:w="4842" w:type="dxa"/>
            <w:gridSpan w:val="2"/>
            <w:tcBorders>
              <w:bottom w:val="single" w:sz="4" w:space="0" w:color="auto"/>
            </w:tcBorders>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B09AF">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9B09AF">
              <w:rPr>
                <w:rFonts w:ascii="Times New Roman" w:hAnsi="Times New Roman" w:cs="Times New Roman"/>
                <w:sz w:val="20"/>
                <w:szCs w:val="20"/>
                <w:lang w:val="en-GB"/>
              </w:rPr>
              <w:t>p</w:t>
            </w:r>
            <w:r>
              <w:rPr>
                <w:rFonts w:ascii="Times New Roman" w:hAnsi="Times New Roman" w:cs="Times New Roman"/>
                <w:sz w:val="20"/>
                <w:szCs w:val="20"/>
                <w:lang w:val="en-GB"/>
              </w:rPr>
              <w:t xml:space="preserve">rovisions due to the application of the </w:t>
            </w:r>
            <w:ins w:id="24"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25" w:author="Author">
              <w:r w:rsidDel="004306BD">
                <w:rPr>
                  <w:rFonts w:ascii="Times New Roman" w:hAnsi="Times New Roman" w:cs="Times New Roman"/>
                  <w:sz w:val="20"/>
                  <w:szCs w:val="20"/>
                  <w:lang w:val="en-GB"/>
                </w:rPr>
                <w:delText>LTG</w:delText>
              </w:r>
              <w:r w:rsidR="009B09AF"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873986" w:rsidRPr="002A3027" w:rsidRDefault="00873986">
            <w:pPr>
              <w:rPr>
                <w:rFonts w:ascii="Times New Roman" w:hAnsi="Times New Roman" w:cs="Times New Roman"/>
                <w:sz w:val="20"/>
                <w:szCs w:val="20"/>
                <w:lang w:val="en-GB"/>
              </w:rPr>
            </w:pPr>
          </w:p>
        </w:tc>
      </w:tr>
      <w:tr w:rsidR="00960EE3" w:rsidRPr="00916576" w:rsidDel="00AA0F5C" w:rsidTr="00A34CA4">
        <w:trPr>
          <w:del w:id="26" w:author="Author"/>
        </w:trPr>
        <w:tc>
          <w:tcPr>
            <w:tcW w:w="8494" w:type="dxa"/>
            <w:gridSpan w:val="4"/>
            <w:tcBorders>
              <w:left w:val="nil"/>
              <w:bottom w:val="single" w:sz="4" w:space="0" w:color="auto"/>
              <w:right w:val="nil"/>
            </w:tcBorders>
          </w:tcPr>
          <w:p w:rsidR="00960EE3" w:rsidRPr="00960EE3" w:rsidDel="00AA0F5C" w:rsidRDefault="00960EE3" w:rsidP="00A34CA4">
            <w:pPr>
              <w:spacing w:before="120" w:after="120"/>
              <w:rPr>
                <w:del w:id="27" w:author="Author"/>
                <w:rFonts w:ascii="Times New Roman" w:hAnsi="Times New Roman" w:cs="Times New Roman"/>
                <w:b/>
                <w:sz w:val="20"/>
                <w:szCs w:val="20"/>
                <w:lang w:val="en-GB"/>
              </w:rPr>
            </w:pPr>
            <w:del w:id="28" w:author="Author">
              <w:r w:rsidRPr="00960EE3" w:rsidDel="00AA0F5C">
                <w:rPr>
                  <w:rFonts w:ascii="Times New Roman" w:hAnsi="Times New Roman" w:cs="Times New Roman"/>
                  <w:b/>
                  <w:sz w:val="20"/>
                  <w:szCs w:val="20"/>
                  <w:lang w:val="en-GB"/>
                </w:rPr>
                <w:delText>Basic Own Funds</w:delText>
              </w:r>
            </w:del>
          </w:p>
        </w:tc>
      </w:tr>
      <w:tr w:rsidR="00960EE3" w:rsidRPr="00916576" w:rsidTr="00A34CA4">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4A47C0">
            <w:pPr>
              <w:rPr>
                <w:rFonts w:ascii="Times New Roman" w:hAnsi="Times New Roman" w:cs="Times New Roman"/>
                <w:sz w:val="20"/>
                <w:szCs w:val="20"/>
                <w:lang w:val="en-GB"/>
              </w:rPr>
            </w:pPr>
            <w:ins w:id="29"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30" w:author="Author">
              <w:r w:rsidR="00960EE3" w:rsidRPr="002A3027" w:rsidDel="004A47C0">
                <w:rPr>
                  <w:rFonts w:ascii="Times New Roman" w:hAnsi="Times New Roman" w:cs="Times New Roman"/>
                  <w:sz w:val="20"/>
                  <w:szCs w:val="20"/>
                  <w:lang w:val="en-GB"/>
                </w:rPr>
                <w:delText>Amount with LTG and transitional measures</w:delText>
              </w:r>
            </w:del>
            <w:r w:rsidR="00960EE3" w:rsidRPr="002A3027">
              <w:rPr>
                <w:rFonts w:ascii="Times New Roman" w:hAnsi="Times New Roman" w:cs="Times New Roman"/>
                <w:sz w:val="20"/>
                <w:szCs w:val="20"/>
                <w:lang w:val="en-GB"/>
              </w:rPr>
              <w:t xml:space="preserve"> – </w:t>
            </w:r>
            <w:r w:rsidR="00960EE3">
              <w:rPr>
                <w:rFonts w:ascii="Times New Roman" w:hAnsi="Times New Roman" w:cs="Times New Roman"/>
                <w:sz w:val="20"/>
                <w:szCs w:val="20"/>
                <w:lang w:val="en-GB"/>
              </w:rPr>
              <w:t>Basic own funds</w:t>
            </w:r>
          </w:p>
        </w:tc>
        <w:tc>
          <w:tcPr>
            <w:tcW w:w="4813" w:type="dxa"/>
            <w:tcBorders>
              <w:bottom w:val="single" w:sz="4" w:space="0" w:color="auto"/>
            </w:tcBorders>
          </w:tcPr>
          <w:p w:rsidR="00960EE3" w:rsidDel="00AA0F5C" w:rsidRDefault="00960EE3">
            <w:pPr>
              <w:rPr>
                <w:del w:id="31"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ins w:id="32" w:author="Author">
              <w:r w:rsidR="001B5D2E">
                <w:rPr>
                  <w:rFonts w:ascii="Times New Roman" w:hAnsi="Times New Roman" w:cs="Times New Roman"/>
                  <w:sz w:val="20"/>
                  <w:szCs w:val="20"/>
                  <w:lang w:val="en-GB"/>
                </w:rPr>
                <w:t>.</w:t>
              </w:r>
            </w:ins>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C0020/R0020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Del="00AA0F5C" w:rsidRDefault="00960EE3">
            <w:pPr>
              <w:rPr>
                <w:del w:id="33"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own funds calculated cons</w:t>
            </w:r>
            <w:r w:rsidR="0078138A">
              <w:rPr>
                <w:rFonts w:ascii="Times New Roman" w:hAnsi="Times New Roman" w:cs="Times New Roman"/>
                <w:sz w:val="20"/>
                <w:szCs w:val="20"/>
                <w:lang w:val="en-GB"/>
              </w:rPr>
              <w:t>idering 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78138A" w:rsidDel="00AA0F5C" w:rsidRDefault="0078138A">
            <w:pPr>
              <w:rPr>
                <w:del w:id="34"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Del="00AA0F5C" w:rsidRDefault="00960EE3">
            <w:pPr>
              <w:rPr>
                <w:del w:id="35"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 xml:space="preserve">asic own funds calculated considering </w:t>
            </w:r>
            <w:r w:rsidR="0078138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960EE3" w:rsidRPr="0095474B" w:rsidRDefault="00960EE3">
            <w:pPr>
              <w:rPr>
                <w:rFonts w:ascii="Times New Roman" w:hAnsi="Times New Roman" w:cs="Times New Roman"/>
                <w:sz w:val="20"/>
                <w:szCs w:val="20"/>
                <w:lang w:val="en-US"/>
              </w:rPr>
            </w:pPr>
            <w:r>
              <w:rPr>
                <w:rFonts w:ascii="Times New Roman" w:hAnsi="Times New Roman" w:cs="Times New Roman"/>
                <w:sz w:val="20"/>
                <w:szCs w:val="20"/>
                <w:lang w:val="en-US"/>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78138A" w:rsidDel="00AA0F5C" w:rsidRDefault="0078138A">
            <w:pPr>
              <w:rPr>
                <w:del w:id="36"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78138A" w:rsidRPr="0078138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Del="00AA0F5C" w:rsidRDefault="00960EE3">
            <w:pPr>
              <w:rPr>
                <w:del w:id="37"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asic ow</w:t>
            </w:r>
            <w:r w:rsidR="0078138A">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p w:rsidR="00E70FBA" w:rsidRPr="002A3027" w:rsidRDefault="00E70FBA">
            <w:pPr>
              <w:rPr>
                <w:rFonts w:ascii="Times New Roman" w:hAnsi="Times New Roman" w:cs="Times New Roman"/>
                <w:sz w:val="20"/>
                <w:szCs w:val="20"/>
                <w:lang w:val="en-GB"/>
              </w:rPr>
            </w:pPr>
          </w:p>
        </w:tc>
      </w:tr>
      <w:tr w:rsidR="00960EE3" w:rsidRPr="0036332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853BE0" w:rsidRDefault="00960EE3" w:rsidP="00853BE0">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3A2966" w:rsidRDefault="003A2966">
            <w:pPr>
              <w:rPr>
                <w:rFonts w:ascii="Times New Roman" w:hAnsi="Times New Roman" w:cs="Times New Roman"/>
                <w:sz w:val="20"/>
                <w:szCs w:val="20"/>
                <w:lang w:val="en-GB"/>
              </w:rPr>
            </w:pPr>
          </w:p>
          <w:p w:rsidR="004540BA" w:rsidDel="00AA0F5C" w:rsidRDefault="004540BA">
            <w:pPr>
              <w:rPr>
                <w:del w:id="38"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and C0040. </w:t>
            </w:r>
          </w:p>
          <w:p w:rsidR="00E70FBA" w:rsidRPr="00A34CA4"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C2714" w:rsidRPr="000C2714">
              <w:rPr>
                <w:rFonts w:ascii="Times New Roman" w:hAnsi="Times New Roman" w:cs="Times New Roman"/>
                <w:sz w:val="20"/>
                <w:szCs w:val="20"/>
                <w:lang w:val="en-GB"/>
              </w:rPr>
              <w:t>and without all the others</w:t>
            </w:r>
            <w:r w:rsidR="000C2714">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w:t>
            </w:r>
            <w:r w:rsidR="000C2714">
              <w:rPr>
                <w:rFonts w:ascii="Times New Roman" w:hAnsi="Times New Roman" w:cs="Times New Roman"/>
                <w:sz w:val="20"/>
                <w:szCs w:val="20"/>
                <w:lang w:val="en-GB"/>
              </w:rPr>
              <w:t xml:space="preserve"> funds calculated considering 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960EE3" w:rsidRPr="0036332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0C2714" w:rsidRDefault="000C2714">
            <w:pPr>
              <w:rPr>
                <w:rFonts w:ascii="Times New Roman" w:hAnsi="Times New Roman" w:cs="Times New Roman"/>
                <w:sz w:val="20"/>
                <w:szCs w:val="20"/>
                <w:lang w:val="en-GB"/>
              </w:rPr>
            </w:pPr>
          </w:p>
          <w:p w:rsidR="000C2714" w:rsidDel="00AA0F5C" w:rsidRDefault="000C2714">
            <w:pPr>
              <w:rPr>
                <w:del w:id="39"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C0040 and C0060. </w:t>
            </w:r>
          </w:p>
          <w:p w:rsidR="003A2966" w:rsidRPr="00A34CA4" w:rsidRDefault="003A2966">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960EE3"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002</w:t>
            </w:r>
            <w:r w:rsidR="00960EE3">
              <w:rPr>
                <w:rFonts w:ascii="Times New Roman" w:hAnsi="Times New Roman" w:cs="Times New Roman"/>
                <w:sz w:val="20"/>
                <w:szCs w:val="20"/>
                <w:lang w:val="en-GB"/>
              </w:rPr>
              <w:t>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40"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41" w:author="Author">
              <w:r w:rsidDel="004306BD">
                <w:rPr>
                  <w:rFonts w:ascii="Times New Roman" w:hAnsi="Times New Roman" w:cs="Times New Roman"/>
                  <w:sz w:val="20"/>
                  <w:szCs w:val="20"/>
                  <w:lang w:val="en-GB"/>
                </w:rPr>
                <w:delText>LTG</w:delText>
              </w:r>
              <w:r w:rsidR="00EF4F4A"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Del="00AA0F5C" w:rsidRDefault="00960EE3">
            <w:pPr>
              <w:rPr>
                <w:del w:id="42" w:author="Author"/>
                <w:rFonts w:ascii="Times New Roman" w:hAnsi="Times New Roman" w:cs="Times New Roman"/>
                <w:sz w:val="20"/>
                <w:szCs w:val="20"/>
                <w:lang w:val="en-GB"/>
              </w:rPr>
            </w:pPr>
            <w:r>
              <w:rPr>
                <w:rFonts w:ascii="Times New Roman" w:hAnsi="Times New Roman" w:cs="Times New Roman"/>
                <w:sz w:val="20"/>
                <w:szCs w:val="20"/>
                <w:lang w:val="en-GB"/>
              </w:rPr>
              <w:t>A</w:t>
            </w:r>
            <w:r w:rsidR="00007D46">
              <w:rPr>
                <w:rFonts w:ascii="Times New Roman" w:hAnsi="Times New Roman" w:cs="Times New Roman"/>
                <w:sz w:val="20"/>
                <w:szCs w:val="20"/>
                <w:lang w:val="en-GB"/>
              </w:rPr>
              <w:t>mount of the adjustment to the b</w:t>
            </w:r>
            <w:r>
              <w:rPr>
                <w:rFonts w:ascii="Times New Roman" w:hAnsi="Times New Roman" w:cs="Times New Roman"/>
                <w:sz w:val="20"/>
                <w:szCs w:val="20"/>
                <w:lang w:val="en-GB"/>
              </w:rPr>
              <w:t xml:space="preserve">asic own funds due to the application of the </w:t>
            </w:r>
            <w:ins w:id="43"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44" w:author="Author">
              <w:r w:rsidDel="004306BD">
                <w:rPr>
                  <w:rFonts w:ascii="Times New Roman" w:hAnsi="Times New Roman" w:cs="Times New Roman"/>
                  <w:sz w:val="20"/>
                  <w:szCs w:val="20"/>
                  <w:lang w:val="en-GB"/>
                </w:rPr>
                <w:delText>LTG</w:delText>
              </w:r>
              <w:r w:rsidR="00007D46"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proofErr w:type="gramStart"/>
            <w:ins w:id="45" w:author="Author">
              <w:r w:rsidR="004306BD">
                <w:rPr>
                  <w:rFonts w:ascii="Times New Roman" w:hAnsi="Times New Roman" w:cs="Times New Roman"/>
                  <w:sz w:val="20"/>
                  <w:szCs w:val="20"/>
                  <w:lang w:val="en-GB"/>
                </w:rPr>
                <w:t>.</w:t>
              </w:r>
            </w:ins>
            <w:r>
              <w:rPr>
                <w:rFonts w:ascii="Times New Roman" w:hAnsi="Times New Roman" w:cs="Times New Roman"/>
                <w:sz w:val="20"/>
                <w:szCs w:val="20"/>
                <w:lang w:val="en-GB"/>
              </w:rPr>
              <w:t>.</w:t>
            </w:r>
            <w:proofErr w:type="gramEnd"/>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4A47C0">
            <w:pPr>
              <w:rPr>
                <w:rFonts w:ascii="Times New Roman" w:hAnsi="Times New Roman" w:cs="Times New Roman"/>
                <w:sz w:val="20"/>
                <w:szCs w:val="20"/>
                <w:lang w:val="en-GB"/>
              </w:rPr>
            </w:pPr>
            <w:ins w:id="46"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47" w:author="Author">
              <w:r w:rsidR="00E70FBA" w:rsidRPr="002A3027" w:rsidDel="004A47C0">
                <w:rPr>
                  <w:rFonts w:ascii="Times New Roman" w:hAnsi="Times New Roman" w:cs="Times New Roman"/>
                  <w:sz w:val="20"/>
                  <w:szCs w:val="20"/>
                  <w:lang w:val="en-GB"/>
                </w:rPr>
                <w:delText>Amount with LTG and transitional measures</w:delText>
              </w:r>
            </w:del>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ins w:id="48" w:author="Author">
              <w:r w:rsidR="00FA051B">
                <w:rPr>
                  <w:rFonts w:ascii="Times New Roman" w:hAnsi="Times New Roman" w:cs="Times New Roman"/>
                  <w:sz w:val="20"/>
                  <w:szCs w:val="20"/>
                  <w:lang w:val="en-GB"/>
                </w:rPr>
                <w:t>.</w:t>
              </w:r>
            </w:ins>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A0DB6">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technical provisions.</w:t>
            </w:r>
          </w:p>
          <w:p w:rsidR="00D5189A" w:rsidRDefault="00D5189A">
            <w:pPr>
              <w:rPr>
                <w:rFonts w:ascii="Times New Roman" w:hAnsi="Times New Roman" w:cs="Times New Roman"/>
                <w:sz w:val="20"/>
                <w:szCs w:val="20"/>
                <w:lang w:val="en-GB"/>
              </w:rPr>
            </w:pPr>
          </w:p>
          <w:p w:rsidR="00D5189A" w:rsidDel="00AA0F5C" w:rsidRDefault="00D5189A">
            <w:pPr>
              <w:rPr>
                <w:del w:id="49"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7425E3">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interest rate.</w:t>
            </w:r>
          </w:p>
          <w:p w:rsidR="00E70FBA" w:rsidRDefault="00E70FBA">
            <w:pPr>
              <w:rPr>
                <w:rFonts w:ascii="Times New Roman" w:hAnsi="Times New Roman" w:cs="Times New Roman"/>
                <w:sz w:val="20"/>
                <w:szCs w:val="20"/>
                <w:lang w:val="en-GB"/>
              </w:rPr>
            </w:pPr>
          </w:p>
          <w:p w:rsidR="007425E3" w:rsidDel="00AA0F5C" w:rsidRDefault="007425E3">
            <w:pPr>
              <w:rPr>
                <w:del w:id="50"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7425E3" w:rsidRPr="007425E3">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853BE0" w:rsidDel="00AA0F5C" w:rsidRDefault="00E70FBA" w:rsidP="00853BE0">
            <w:pPr>
              <w:rPr>
                <w:del w:id="51"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w:t>
            </w:r>
            <w:r w:rsidR="007425E3">
              <w:rPr>
                <w:rFonts w:ascii="Times New Roman" w:hAnsi="Times New Roman" w:cs="Times New Roman"/>
                <w:sz w:val="20"/>
                <w:szCs w:val="20"/>
                <w:lang w:val="en-GB"/>
              </w:rPr>
              <w:t>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p w:rsidR="00E70FBA" w:rsidRPr="002A3027" w:rsidRDefault="00E70FBA">
            <w:pPr>
              <w:rPr>
                <w:rFonts w:ascii="Times New Roman" w:hAnsi="Times New Roman" w:cs="Times New Roman"/>
                <w:sz w:val="20"/>
                <w:szCs w:val="20"/>
                <w:lang w:val="en-GB"/>
              </w:rPr>
            </w:pP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ins w:id="52" w:author="Author">
              <w:r w:rsidR="00324CA7" w:rsidRPr="00324CA7">
                <w:rPr>
                  <w:rFonts w:ascii="Times New Roman" w:hAnsi="Times New Roman" w:cs="Times New Roman"/>
                  <w:sz w:val="20"/>
                  <w:szCs w:val="20"/>
                  <w:lang w:val="en-GB"/>
                </w:rPr>
                <w:t xml:space="preserve">set to zero </w:t>
              </w:r>
            </w:ins>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7425E3">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xcess of assets over liabilities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425E3" w:rsidRDefault="007425E3">
            <w:pPr>
              <w:rPr>
                <w:rFonts w:ascii="Times New Roman" w:hAnsi="Times New Roman" w:cs="Times New Roman"/>
                <w:sz w:val="20"/>
                <w:szCs w:val="20"/>
                <w:lang w:val="en-GB"/>
              </w:rPr>
            </w:pPr>
          </w:p>
          <w:p w:rsidR="007425E3" w:rsidDel="00AA0F5C" w:rsidRDefault="007425E3">
            <w:pPr>
              <w:rPr>
                <w:del w:id="53"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and C0040. </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7425E3" w:rsidRPr="007425E3">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 </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considering Technical provisions without any LTG measure.</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DA3A9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425E3" w:rsidRDefault="007425E3">
            <w:pPr>
              <w:rPr>
                <w:rFonts w:ascii="Times New Roman" w:hAnsi="Times New Roman" w:cs="Times New Roman"/>
                <w:sz w:val="20"/>
                <w:szCs w:val="20"/>
                <w:lang w:val="en-GB"/>
              </w:rPr>
            </w:pPr>
          </w:p>
          <w:p w:rsidR="007425E3" w:rsidDel="00AA0F5C" w:rsidRDefault="007425E3">
            <w:pPr>
              <w:rPr>
                <w:del w:id="54"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C0040 and C0060. </w:t>
            </w:r>
          </w:p>
          <w:p w:rsidR="003A2966" w:rsidDel="00AA0F5C" w:rsidRDefault="003A2966">
            <w:pPr>
              <w:rPr>
                <w:del w:id="55" w:author="Autho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del w:id="56" w:author="Author">
              <w:r w:rsidDel="004306BD">
                <w:rPr>
                  <w:rFonts w:ascii="Times New Roman" w:hAnsi="Times New Roman" w:cs="Times New Roman"/>
                  <w:sz w:val="20"/>
                  <w:szCs w:val="20"/>
                  <w:lang w:val="en-GB"/>
                </w:rPr>
                <w:delText>Impact of all LTG</w:delText>
              </w:r>
              <w:r w:rsidR="00EF4F4A"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ins w:id="57" w:author="Author">
              <w:r w:rsidR="004306BD" w:rsidRPr="004306BD">
                <w:rPr>
                  <w:rFonts w:ascii="Times New Roman" w:hAnsi="Times New Roman" w:cs="Times New Roman"/>
                  <w:sz w:val="20"/>
                  <w:szCs w:val="20"/>
                  <w:lang w:val="en-GB"/>
                </w:rPr>
                <w:t xml:space="preserve">Impact of all LTG measures and </w:t>
              </w:r>
              <w:proofErr w:type="spellStart"/>
              <w:r w:rsidR="004306BD" w:rsidRPr="004306BD">
                <w:rPr>
                  <w:rFonts w:ascii="Times New Roman" w:hAnsi="Times New Roman" w:cs="Times New Roman"/>
                  <w:sz w:val="20"/>
                  <w:szCs w:val="20"/>
                  <w:lang w:val="en-GB"/>
                </w:rPr>
                <w:t>transitionals</w:t>
              </w:r>
              <w:proofErr w:type="spellEnd"/>
              <w:r w:rsidR="004306BD" w:rsidRPr="004306BD">
                <w:rPr>
                  <w:rFonts w:ascii="Times New Roman" w:hAnsi="Times New Roman" w:cs="Times New Roman"/>
                  <w:sz w:val="20"/>
                  <w:szCs w:val="20"/>
                  <w:lang w:val="en-GB"/>
                </w:rPr>
                <w:t xml:space="preserve"> </w:t>
              </w:r>
            </w:ins>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Del="00AA0F5C" w:rsidRDefault="00E70FBA">
            <w:pPr>
              <w:rPr>
                <w:del w:id="58" w:author="Autho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due to the application of the </w:t>
            </w:r>
            <w:ins w:id="59"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60" w:author="Author">
              <w:r w:rsidDel="004306BD">
                <w:rPr>
                  <w:rFonts w:ascii="Times New Roman" w:hAnsi="Times New Roman" w:cs="Times New Roman"/>
                  <w:sz w:val="20"/>
                  <w:szCs w:val="20"/>
                  <w:lang w:val="en-GB"/>
                </w:rPr>
                <w:delText>LTG</w:delText>
              </w:r>
              <w:r w:rsidR="007425E3"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4A47C0">
            <w:pPr>
              <w:rPr>
                <w:rFonts w:ascii="Times New Roman" w:hAnsi="Times New Roman" w:cs="Times New Roman"/>
                <w:sz w:val="20"/>
                <w:szCs w:val="20"/>
                <w:lang w:val="en-GB"/>
              </w:rPr>
            </w:pPr>
            <w:ins w:id="61"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62" w:author="Author">
              <w:r w:rsidR="00E70FBA" w:rsidRPr="002A3027" w:rsidDel="004A47C0">
                <w:rPr>
                  <w:rFonts w:ascii="Times New Roman" w:hAnsi="Times New Roman" w:cs="Times New Roman"/>
                  <w:sz w:val="20"/>
                  <w:szCs w:val="20"/>
                  <w:lang w:val="en-GB"/>
                </w:rPr>
                <w:delText>Amount with LTG and transitional measures</w:delText>
              </w:r>
            </w:del>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BE4917">
              <w:rPr>
                <w:rFonts w:ascii="Times New Roman" w:hAnsi="Times New Roman" w:cs="Times New Roman"/>
                <w:sz w:val="20"/>
                <w:szCs w:val="20"/>
                <w:lang w:val="en-GB"/>
              </w:rPr>
              <w:t>.</w:t>
            </w: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Restricted own funds due to ring-fencing</w:t>
            </w:r>
            <w:r w:rsidR="008D10DE">
              <w:rPr>
                <w:rFonts w:ascii="Times New Roman" w:hAnsi="Times New Roman" w:cs="Times New Roman"/>
                <w:sz w:val="20"/>
                <w:szCs w:val="20"/>
                <w:lang w:val="en-GB"/>
              </w:rPr>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BE4917">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technical provisions.</w:t>
            </w:r>
          </w:p>
          <w:p w:rsidR="00EF4F4A" w:rsidRDefault="00EF4F4A">
            <w:pPr>
              <w:rPr>
                <w:rFonts w:ascii="Times New Roman" w:hAnsi="Times New Roman" w:cs="Times New Roman"/>
                <w:sz w:val="20"/>
                <w:szCs w:val="20"/>
                <w:lang w:val="en-GB"/>
              </w:rPr>
            </w:pPr>
          </w:p>
          <w:p w:rsidR="00EF4F4A" w:rsidDel="00AA0F5C" w:rsidRDefault="00EF4F4A">
            <w:pPr>
              <w:rPr>
                <w:del w:id="63"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interest rate.</w:t>
            </w:r>
          </w:p>
          <w:p w:rsidR="00EF4F4A" w:rsidRDefault="00EF4F4A">
            <w:pPr>
              <w:rPr>
                <w:rFonts w:ascii="Times New Roman" w:hAnsi="Times New Roman" w:cs="Times New Roman"/>
                <w:sz w:val="20"/>
                <w:szCs w:val="20"/>
                <w:lang w:val="en-GB"/>
              </w:rPr>
            </w:pPr>
          </w:p>
          <w:p w:rsidR="00EF4F4A" w:rsidDel="00AA0F5C" w:rsidRDefault="00EF4F4A">
            <w:pPr>
              <w:rPr>
                <w:del w:id="64"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E117FC" w:rsidRPr="00E117FC">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EF4F4A" w:rsidRDefault="00EF4F4A">
            <w:pPr>
              <w:rPr>
                <w:rFonts w:ascii="Times New Roman" w:hAnsi="Times New Roman" w:cs="Times New Roman"/>
                <w:sz w:val="20"/>
                <w:szCs w:val="20"/>
                <w:lang w:val="en-GB"/>
              </w:rPr>
            </w:pPr>
          </w:p>
          <w:p w:rsidR="00EF4F4A" w:rsidDel="00AA0F5C" w:rsidRDefault="00EF4F4A">
            <w:pPr>
              <w:rPr>
                <w:del w:id="65"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and C0040. </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117FC" w:rsidRPr="00E117FC">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w:t>
            </w:r>
            <w:r w:rsidR="00EF4F4A">
              <w:rPr>
                <w:rFonts w:ascii="Times New Roman" w:hAnsi="Times New Roman" w:cs="Times New Roman"/>
                <w:sz w:val="20"/>
                <w:szCs w:val="20"/>
                <w:lang w:val="en-GB"/>
              </w:rPr>
              <w:t>fencing calculated considering t</w:t>
            </w:r>
            <w:r>
              <w:rPr>
                <w:rFonts w:ascii="Times New Roman" w:hAnsi="Times New Roman" w:cs="Times New Roman"/>
                <w:sz w:val="20"/>
                <w:szCs w:val="20"/>
                <w:lang w:val="en-GB"/>
              </w:rPr>
              <w:t>echnical provisions without any LTG measure.</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w:t>
            </w:r>
            <w:r w:rsidR="00853BE0">
              <w:rPr>
                <w:rFonts w:ascii="Times New Roman" w:hAnsi="Times New Roman" w:cs="Times New Roman"/>
                <w:sz w:val="20"/>
                <w:szCs w:val="20"/>
                <w:lang w:val="en-GB"/>
              </w:rPr>
              <w:t>d</w:t>
            </w:r>
            <w:r>
              <w:rPr>
                <w:rFonts w:ascii="Times New Roman" w:hAnsi="Times New Roman" w:cs="Times New Roman"/>
                <w:sz w:val="20"/>
                <w:szCs w:val="20"/>
                <w:lang w:val="en-GB"/>
              </w:rPr>
              <w:t>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EF4F4A" w:rsidRDefault="00EF4F4A">
            <w:pPr>
              <w:rPr>
                <w:rFonts w:ascii="Times New Roman" w:hAnsi="Times New Roman" w:cs="Times New Roman"/>
                <w:sz w:val="20"/>
                <w:szCs w:val="20"/>
                <w:lang w:val="en-GB"/>
              </w:rPr>
            </w:pPr>
          </w:p>
          <w:p w:rsidR="00EF4F4A" w:rsidDel="00AA0F5C" w:rsidRDefault="00EF4F4A">
            <w:pPr>
              <w:rPr>
                <w:del w:id="66"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C0040 and C0060. </w:t>
            </w:r>
          </w:p>
          <w:p w:rsidR="00E70FBA" w:rsidRPr="002A3027" w:rsidRDefault="00E70FBA">
            <w:pPr>
              <w:rPr>
                <w:rFonts w:ascii="Times New Roman" w:hAnsi="Times New Roman" w:cs="Times New Roman"/>
                <w:sz w:val="20"/>
                <w:szCs w:val="20"/>
                <w:lang w:val="en-GB"/>
              </w:rPr>
            </w:pP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67"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68" w:author="Author">
              <w:r w:rsidDel="004306BD">
                <w:rPr>
                  <w:rFonts w:ascii="Times New Roman" w:hAnsi="Times New Roman" w:cs="Times New Roman"/>
                  <w:sz w:val="20"/>
                  <w:szCs w:val="20"/>
                  <w:lang w:val="en-GB"/>
                </w:rPr>
                <w:delText>LTG</w:delText>
              </w:r>
              <w:r w:rsidR="00B945D5"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due to the application of the </w:t>
            </w:r>
            <w:ins w:id="69"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70" w:author="Author">
              <w:r w:rsidDel="004306BD">
                <w:rPr>
                  <w:rFonts w:ascii="Times New Roman" w:hAnsi="Times New Roman" w:cs="Times New Roman"/>
                  <w:sz w:val="20"/>
                  <w:szCs w:val="20"/>
                  <w:lang w:val="en-GB"/>
                </w:rPr>
                <w:delText>LTG</w:delText>
              </w:r>
              <w:r w:rsidR="00B945D5" w:rsidDel="004306BD">
                <w:rPr>
                  <w:rFonts w:ascii="Times New Roman" w:hAnsi="Times New Roman" w:cs="Times New Roman"/>
                  <w:sz w:val="20"/>
                  <w:szCs w:val="20"/>
                  <w:lang w:val="en-GB"/>
                </w:rPr>
                <w:delText xml:space="preserve">/transitional </w:delText>
              </w:r>
              <w:r w:rsidDel="004306BD">
                <w:rPr>
                  <w:rFonts w:ascii="Times New Roman" w:hAnsi="Times New Roman" w:cs="Times New Roman"/>
                  <w:sz w:val="20"/>
                  <w:szCs w:val="20"/>
                  <w:lang w:val="en-GB"/>
                </w:rPr>
                <w:delText>measures</w:delText>
              </w:r>
            </w:del>
            <w:r>
              <w:rPr>
                <w:rFonts w:ascii="Times New Roman" w:hAnsi="Times New Roman" w:cs="Times New Roman"/>
                <w:sz w:val="20"/>
                <w:szCs w:val="20"/>
                <w:lang w:val="en-GB"/>
              </w:rPr>
              <w:t>.</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363326" w:rsidDel="00AA0F5C" w:rsidTr="00A34CA4">
        <w:trPr>
          <w:del w:id="71" w:author="Author"/>
        </w:trPr>
        <w:tc>
          <w:tcPr>
            <w:tcW w:w="8494" w:type="dxa"/>
            <w:gridSpan w:val="4"/>
            <w:tcBorders>
              <w:left w:val="nil"/>
              <w:right w:val="nil"/>
            </w:tcBorders>
          </w:tcPr>
          <w:p w:rsidR="00E70FBA" w:rsidRPr="00842CC1" w:rsidDel="00AA0F5C" w:rsidRDefault="00E70FBA" w:rsidP="00A34CA4">
            <w:pPr>
              <w:spacing w:before="120" w:after="120"/>
              <w:rPr>
                <w:del w:id="72" w:author="Author"/>
                <w:rFonts w:ascii="Times New Roman" w:hAnsi="Times New Roman" w:cs="Times New Roman"/>
                <w:b/>
                <w:sz w:val="20"/>
                <w:szCs w:val="20"/>
                <w:lang w:val="en-GB"/>
              </w:rPr>
            </w:pPr>
            <w:del w:id="73" w:author="Author">
              <w:r w:rsidDel="00AA0F5C">
                <w:rPr>
                  <w:rFonts w:ascii="Times New Roman" w:hAnsi="Times New Roman" w:cs="Times New Roman"/>
                  <w:b/>
                  <w:sz w:val="20"/>
                  <w:szCs w:val="20"/>
                  <w:lang w:val="en-GB"/>
                </w:rPr>
                <w:delText>Eligible own funds to meet SCR</w:delText>
              </w:r>
            </w:del>
          </w:p>
        </w:tc>
      </w:tr>
      <w:tr w:rsidR="00E70FBA" w:rsidRPr="002A3027" w:rsidTr="00A34CA4">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/R0050</w:t>
            </w:r>
          </w:p>
        </w:tc>
        <w:tc>
          <w:tcPr>
            <w:tcW w:w="2814" w:type="dxa"/>
            <w:gridSpan w:val="2"/>
          </w:tcPr>
          <w:p w:rsidR="00E70FBA" w:rsidRPr="002A3027" w:rsidRDefault="004A47C0">
            <w:pPr>
              <w:rPr>
                <w:rFonts w:ascii="Times New Roman" w:hAnsi="Times New Roman" w:cs="Times New Roman"/>
                <w:sz w:val="20"/>
                <w:szCs w:val="20"/>
                <w:lang w:val="en-GB"/>
              </w:rPr>
            </w:pPr>
            <w:ins w:id="74"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75" w:author="Author">
              <w:r w:rsidR="00E70FBA" w:rsidRPr="002A3027" w:rsidDel="004A47C0">
                <w:rPr>
                  <w:rFonts w:ascii="Times New Roman" w:hAnsi="Times New Roman" w:cs="Times New Roman"/>
                  <w:sz w:val="20"/>
                  <w:szCs w:val="20"/>
                  <w:lang w:val="en-GB"/>
                </w:rPr>
                <w:delText>Amount with LTG and transitional measures</w:delText>
              </w:r>
            </w:del>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w:t>
            </w:r>
          </w:p>
        </w:tc>
        <w:tc>
          <w:tcPr>
            <w:tcW w:w="4813" w:type="dxa"/>
          </w:tcPr>
          <w:p w:rsidR="00E70FBA" w:rsidDel="00AA0F5C" w:rsidRDefault="00E70FBA">
            <w:pPr>
              <w:rPr>
                <w:del w:id="76"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ins w:id="77" w:author="Author">
              <w:r w:rsidR="00FA051B">
                <w:rPr>
                  <w:rFonts w:ascii="Times New Roman" w:hAnsi="Times New Roman" w:cs="Times New Roman"/>
                  <w:sz w:val="20"/>
                  <w:szCs w:val="20"/>
                  <w:lang w:val="en-GB"/>
                </w:rPr>
                <w:t>.</w:t>
              </w:r>
            </w:ins>
          </w:p>
          <w:p w:rsidR="00E70FBA" w:rsidRPr="002A3027" w:rsidRDefault="00E70FBA">
            <w:pPr>
              <w:rPr>
                <w:rFonts w:ascii="Times New Roman" w:hAnsi="Times New Roman" w:cs="Times New Roman"/>
                <w:sz w:val="20"/>
                <w:szCs w:val="20"/>
                <w:lang w:val="en-GB"/>
              </w:rPr>
            </w:pPr>
          </w:p>
        </w:tc>
      </w:tr>
      <w:tr w:rsidR="00E70FBA" w:rsidRPr="002A3027" w:rsidTr="00A34CA4">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Del="00AA0F5C" w:rsidRDefault="00E70FBA">
            <w:pPr>
              <w:rPr>
                <w:del w:id="78"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p w:rsidR="00E70FBA" w:rsidDel="00AA0F5C" w:rsidRDefault="00E70FBA">
            <w:pPr>
              <w:rPr>
                <w:del w:id="79" w:author="Autho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7273E5" w:rsidDel="00AA0F5C" w:rsidRDefault="007273E5">
            <w:pPr>
              <w:rPr>
                <w:del w:id="80"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A34CA4"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Del="00AA0F5C" w:rsidRDefault="00E70FBA">
            <w:pPr>
              <w:rPr>
                <w:del w:id="81"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7273E5" w:rsidDel="00AA0F5C" w:rsidRDefault="007273E5">
            <w:pPr>
              <w:rPr>
                <w:del w:id="82"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A34CA4"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21648F" w:rsidRPr="0021648F">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Del="00AA0F5C" w:rsidRDefault="00E70FBA">
            <w:pPr>
              <w:rPr>
                <w:del w:id="83"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p w:rsidR="00E70FBA" w:rsidRPr="002A3027" w:rsidRDefault="00E70FBA" w:rsidP="00D74493">
            <w:pPr>
              <w:rPr>
                <w:rFonts w:ascii="Times New Roman" w:hAnsi="Times New Roman" w:cs="Times New Roman"/>
                <w:sz w:val="20"/>
                <w:szCs w:val="20"/>
                <w:lang w:val="en-GB"/>
              </w:rPr>
              <w:pPrChange w:id="84" w:author="Author">
                <w:pPr>
                  <w:tabs>
                    <w:tab w:val="left" w:pos="1365"/>
                  </w:tabs>
                </w:pPr>
              </w:pPrChange>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7273E5" w:rsidDel="00AA0F5C" w:rsidRDefault="007273E5">
            <w:pPr>
              <w:rPr>
                <w:del w:id="85"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and C0040. </w:t>
            </w:r>
          </w:p>
          <w:p w:rsidR="00E70FBA" w:rsidRPr="00A34CA4"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1648F" w:rsidRPr="0021648F">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Del="00AA0F5C" w:rsidRDefault="00E70FBA">
            <w:pPr>
              <w:rPr>
                <w:del w:id="86" w:author="Autho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02CBB">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E02CBB">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pPr>
              <w:rPr>
                <w:rFonts w:ascii="Times New Roman" w:hAnsi="Times New Roman" w:cs="Times New Roman"/>
                <w:sz w:val="20"/>
                <w:szCs w:val="20"/>
                <w:lang w:val="en-GB"/>
              </w:rPr>
            </w:pPr>
          </w:p>
          <w:p w:rsidR="007273E5" w:rsidDel="00AA0F5C" w:rsidRDefault="007273E5">
            <w:pPr>
              <w:rPr>
                <w:del w:id="87"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C0040 and C0060. </w:t>
            </w:r>
          </w:p>
          <w:p w:rsidR="00E70FBA" w:rsidRPr="00A34CA4"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88"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89" w:author="Author">
              <w:r w:rsidDel="004306BD">
                <w:rPr>
                  <w:rFonts w:ascii="Times New Roman" w:hAnsi="Times New Roman" w:cs="Times New Roman"/>
                  <w:sz w:val="20"/>
                  <w:szCs w:val="20"/>
                  <w:lang w:val="en-GB"/>
                </w:rPr>
                <w:delText>LTG</w:delText>
              </w:r>
              <w:r w:rsidR="0021648F"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Del="00AA0F5C" w:rsidRDefault="00E70FBA">
            <w:pPr>
              <w:rPr>
                <w:del w:id="90" w:author="Autho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due to the application of the </w:t>
            </w:r>
            <w:ins w:id="91"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92" w:author="Author">
              <w:r w:rsidDel="004306BD">
                <w:rPr>
                  <w:rFonts w:ascii="Times New Roman" w:hAnsi="Times New Roman" w:cs="Times New Roman"/>
                  <w:sz w:val="20"/>
                  <w:szCs w:val="20"/>
                  <w:lang w:val="en-GB"/>
                </w:rPr>
                <w:delText>LTG</w:delText>
              </w:r>
              <w:r w:rsidR="0021648F"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E70FBA" w:rsidRPr="00A34CA4" w:rsidRDefault="00E70FBA">
            <w:pPr>
              <w:rPr>
                <w:rFonts w:ascii="Times New Roman" w:hAnsi="Times New Roman" w:cs="Times New Roman"/>
                <w:sz w:val="20"/>
                <w:szCs w:val="20"/>
                <w:lang w:val="en-GB"/>
              </w:rPr>
            </w:pPr>
          </w:p>
        </w:tc>
      </w:tr>
      <w:tr w:rsidR="00E70FBA" w:rsidRPr="00363326" w:rsidTr="00A34CA4">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/R0060</w:t>
            </w:r>
          </w:p>
        </w:tc>
        <w:tc>
          <w:tcPr>
            <w:tcW w:w="2814" w:type="dxa"/>
            <w:gridSpan w:val="2"/>
          </w:tcPr>
          <w:p w:rsidR="00E70FBA" w:rsidRPr="002A3027" w:rsidRDefault="004A47C0">
            <w:pPr>
              <w:rPr>
                <w:rFonts w:ascii="Times New Roman" w:hAnsi="Times New Roman" w:cs="Times New Roman"/>
                <w:sz w:val="20"/>
                <w:szCs w:val="20"/>
                <w:lang w:val="en-GB"/>
              </w:rPr>
            </w:pPr>
            <w:ins w:id="93"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94" w:author="Author">
              <w:r w:rsidR="00E70FBA" w:rsidRPr="002A3027" w:rsidDel="004A47C0">
                <w:rPr>
                  <w:rFonts w:ascii="Times New Roman" w:hAnsi="Times New Roman" w:cs="Times New Roman"/>
                  <w:sz w:val="20"/>
                  <w:szCs w:val="20"/>
                  <w:lang w:val="en-GB"/>
                </w:rPr>
                <w:delText>Amount with LTG and transitional measures</w:delText>
              </w:r>
            </w:del>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5D3D4A">
              <w:rPr>
                <w:rFonts w:ascii="Times New Roman" w:hAnsi="Times New Roman" w:cs="Times New Roman"/>
                <w:sz w:val="20"/>
                <w:szCs w:val="20"/>
                <w:lang w:val="en-GB"/>
              </w:rPr>
              <w:t>.</w:t>
            </w:r>
          </w:p>
        </w:tc>
      </w:tr>
      <w:tr w:rsidR="00E70FBA" w:rsidRPr="00363326" w:rsidTr="00A34CA4">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 due to the application of the transitional on technical provisions.</w:t>
            </w:r>
          </w:p>
          <w:p w:rsidR="00615CF6" w:rsidRDefault="00615CF6">
            <w:pPr>
              <w:rPr>
                <w:rFonts w:ascii="Times New Roman" w:hAnsi="Times New Roman" w:cs="Times New Roman"/>
                <w:sz w:val="20"/>
                <w:szCs w:val="20"/>
                <w:lang w:val="en-GB"/>
              </w:rPr>
            </w:pPr>
          </w:p>
          <w:p w:rsidR="00615CF6" w:rsidDel="00AA0F5C" w:rsidRDefault="00615CF6">
            <w:pPr>
              <w:rPr>
                <w:del w:id="95"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2A3027" w:rsidTr="00A34CA4">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615CF6" w:rsidRDefault="00615CF6">
            <w:pPr>
              <w:rPr>
                <w:rFonts w:ascii="Times New Roman" w:hAnsi="Times New Roman" w:cs="Times New Roman"/>
                <w:sz w:val="20"/>
                <w:szCs w:val="20"/>
                <w:lang w:val="en-GB"/>
              </w:rPr>
            </w:pPr>
          </w:p>
          <w:p w:rsidR="00615CF6" w:rsidDel="00AA0F5C" w:rsidRDefault="00615CF6">
            <w:pPr>
              <w:rPr>
                <w:del w:id="96"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09259A"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615CF6" w:rsidRDefault="00615CF6">
            <w:pPr>
              <w:rPr>
                <w:rFonts w:ascii="Times New Roman" w:hAnsi="Times New Roman" w:cs="Times New Roman"/>
                <w:sz w:val="20"/>
                <w:szCs w:val="20"/>
                <w:lang w:val="en-GB"/>
              </w:rPr>
            </w:pPr>
          </w:p>
          <w:p w:rsidR="00615CF6" w:rsidDel="00AA0F5C" w:rsidRDefault="00615CF6">
            <w:pPr>
              <w:rPr>
                <w:del w:id="97"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and C0040. </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9259A"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09259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615CF6" w:rsidRDefault="00615CF6">
            <w:pPr>
              <w:rPr>
                <w:rFonts w:ascii="Times New Roman" w:hAnsi="Times New Roman" w:cs="Times New Roman"/>
                <w:sz w:val="20"/>
                <w:szCs w:val="20"/>
                <w:lang w:val="en-GB"/>
              </w:rPr>
            </w:pPr>
          </w:p>
          <w:p w:rsidR="00615CF6" w:rsidDel="00AA0F5C" w:rsidRDefault="00615CF6">
            <w:pPr>
              <w:rPr>
                <w:del w:id="98"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C0040 and C0060. </w:t>
            </w:r>
          </w:p>
          <w:p w:rsidR="00E70FBA" w:rsidRPr="002A3027"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99"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00" w:author="Author">
              <w:r w:rsidDel="004306BD">
                <w:rPr>
                  <w:rFonts w:ascii="Times New Roman" w:hAnsi="Times New Roman" w:cs="Times New Roman"/>
                  <w:sz w:val="20"/>
                  <w:szCs w:val="20"/>
                  <w:lang w:val="en-GB"/>
                </w:rPr>
                <w:delText>LTG</w:delText>
              </w:r>
              <w:r w:rsidR="0009259A"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Del="00AA0F5C" w:rsidRDefault="00E70FBA">
            <w:pPr>
              <w:rPr>
                <w:del w:id="101" w:author="Autho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ins w:id="102"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03" w:author="Author">
              <w:r w:rsidDel="004306BD">
                <w:rPr>
                  <w:rFonts w:ascii="Times New Roman" w:hAnsi="Times New Roman" w:cs="Times New Roman"/>
                  <w:sz w:val="20"/>
                  <w:szCs w:val="20"/>
                  <w:lang w:val="en-GB"/>
                </w:rPr>
                <w:delText>LTG</w:delText>
              </w:r>
              <w:r w:rsidR="0009259A"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/R0070</w:t>
            </w:r>
          </w:p>
        </w:tc>
        <w:tc>
          <w:tcPr>
            <w:tcW w:w="2814" w:type="dxa"/>
            <w:gridSpan w:val="2"/>
          </w:tcPr>
          <w:p w:rsidR="00D23E65" w:rsidRPr="002A3027" w:rsidRDefault="004A47C0">
            <w:pPr>
              <w:rPr>
                <w:rFonts w:ascii="Times New Roman" w:hAnsi="Times New Roman" w:cs="Times New Roman"/>
                <w:sz w:val="20"/>
                <w:szCs w:val="20"/>
                <w:lang w:val="en-GB"/>
              </w:rPr>
            </w:pPr>
            <w:ins w:id="104"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105" w:author="Author">
              <w:r w:rsidR="00D23E65" w:rsidRPr="002A3027" w:rsidDel="004A47C0">
                <w:rPr>
                  <w:rFonts w:ascii="Times New Roman" w:hAnsi="Times New Roman" w:cs="Times New Roman"/>
                  <w:sz w:val="20"/>
                  <w:szCs w:val="20"/>
                  <w:lang w:val="en-GB"/>
                </w:rPr>
                <w:delText>Amount with LTG and transitional measures</w:delText>
              </w:r>
            </w:del>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due to the application of the transitional on technical provisions.</w:t>
            </w:r>
          </w:p>
          <w:p w:rsidR="00D23E65" w:rsidRDefault="00D23E65">
            <w:pPr>
              <w:rPr>
                <w:rFonts w:ascii="Times New Roman" w:hAnsi="Times New Roman" w:cs="Times New Roman"/>
                <w:sz w:val="20"/>
                <w:szCs w:val="20"/>
                <w:lang w:val="en-GB"/>
              </w:rPr>
            </w:pPr>
          </w:p>
          <w:p w:rsidR="00D23E65" w:rsidDel="00AA0F5C" w:rsidRDefault="00D23E65">
            <w:pPr>
              <w:rPr>
                <w:del w:id="106" w:author="Autho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D23E65" w:rsidRDefault="00D23E65">
            <w:pPr>
              <w:rPr>
                <w:rFonts w:ascii="Times New Roman" w:hAnsi="Times New Roman" w:cs="Times New Roman"/>
                <w:sz w:val="20"/>
                <w:szCs w:val="20"/>
                <w:lang w:val="en-GB"/>
              </w:rPr>
            </w:pPr>
          </w:p>
          <w:p w:rsidR="00D23E65" w:rsidDel="00AA0F5C" w:rsidRDefault="00D23E65">
            <w:pPr>
              <w:rPr>
                <w:del w:id="107" w:author="Autho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D23E65" w:rsidRDefault="00D23E65">
            <w:pPr>
              <w:rPr>
                <w:rFonts w:ascii="Times New Roman" w:hAnsi="Times New Roman" w:cs="Times New Roman"/>
                <w:sz w:val="20"/>
                <w:szCs w:val="20"/>
                <w:lang w:val="en-GB"/>
              </w:rPr>
            </w:pPr>
          </w:p>
          <w:p w:rsidR="00D23E65" w:rsidDel="00AA0F5C" w:rsidRDefault="00D23E65">
            <w:pPr>
              <w:rPr>
                <w:del w:id="108" w:author="Autho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Del="00AA0F5C" w:rsidRDefault="00D23E65">
            <w:pPr>
              <w:rPr>
                <w:del w:id="109" w:author="Autho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110"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11" w:author="Author">
              <w:r w:rsidDel="004306BD">
                <w:rPr>
                  <w:rFonts w:ascii="Times New Roman" w:hAnsi="Times New Roman" w:cs="Times New Roman"/>
                  <w:sz w:val="20"/>
                  <w:szCs w:val="20"/>
                  <w:lang w:val="en-GB"/>
                </w:rPr>
                <w:delText xml:space="preserve">LTG/transitional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Del="00AA0F5C" w:rsidRDefault="00D23E65">
            <w:pPr>
              <w:rPr>
                <w:del w:id="112" w:author="Autho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ins w:id="113"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14" w:author="Author">
              <w:r w:rsidDel="004306BD">
                <w:rPr>
                  <w:rFonts w:ascii="Times New Roman" w:hAnsi="Times New Roman" w:cs="Times New Roman"/>
                  <w:sz w:val="20"/>
                  <w:szCs w:val="20"/>
                  <w:lang w:val="en-GB"/>
                </w:rPr>
                <w:delText>LTG/transitional measures</w:delText>
              </w:r>
            </w:del>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BC0F3D" w:rsidRPr="00363326" w:rsidTr="00A34CA4">
        <w:tc>
          <w:tcPr>
            <w:tcW w:w="867" w:type="dxa"/>
          </w:tcPr>
          <w:p w:rsidR="00BC0F3D" w:rsidRPr="002A3027" w:rsidRDefault="00BC0F3D"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/R0080</w:t>
            </w:r>
          </w:p>
        </w:tc>
        <w:tc>
          <w:tcPr>
            <w:tcW w:w="2814" w:type="dxa"/>
            <w:gridSpan w:val="2"/>
          </w:tcPr>
          <w:p w:rsidR="00BC0F3D" w:rsidRPr="002A3027" w:rsidRDefault="004A47C0">
            <w:pPr>
              <w:rPr>
                <w:rFonts w:ascii="Times New Roman" w:hAnsi="Times New Roman" w:cs="Times New Roman"/>
                <w:sz w:val="20"/>
                <w:szCs w:val="20"/>
                <w:lang w:val="en-GB"/>
              </w:rPr>
            </w:pPr>
            <w:ins w:id="115"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116" w:author="Author">
              <w:r w:rsidR="00BC0F3D" w:rsidRPr="002A3027" w:rsidDel="004A47C0">
                <w:rPr>
                  <w:rFonts w:ascii="Times New Roman" w:hAnsi="Times New Roman" w:cs="Times New Roman"/>
                  <w:sz w:val="20"/>
                  <w:szCs w:val="20"/>
                  <w:lang w:val="en-GB"/>
                </w:rPr>
                <w:delText>Amount with LTG and transitional measures</w:delText>
              </w:r>
            </w:del>
            <w:r w:rsidR="00BC0F3D" w:rsidRPr="002A3027">
              <w:rPr>
                <w:rFonts w:ascii="Times New Roman" w:hAnsi="Times New Roman" w:cs="Times New Roman"/>
                <w:sz w:val="20"/>
                <w:szCs w:val="20"/>
                <w:lang w:val="en-GB"/>
              </w:rPr>
              <w:t xml:space="preserve"> – </w:t>
            </w:r>
            <w:r w:rsidR="00BC0F3D">
              <w:rPr>
                <w:rFonts w:ascii="Times New Roman" w:hAnsi="Times New Roman" w:cs="Times New Roman"/>
                <w:sz w:val="20"/>
                <w:szCs w:val="20"/>
                <w:lang w:val="en-GB"/>
              </w:rPr>
              <w:t>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BC0F3D" w:rsidRPr="00363326" w:rsidTr="00A34CA4">
        <w:tc>
          <w:tcPr>
            <w:tcW w:w="867" w:type="dxa"/>
          </w:tcPr>
          <w:p w:rsidR="00BC0F3D" w:rsidRPr="002A3027"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C0020/R0080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 due to the application of the transitional on technical provisions.</w:t>
            </w:r>
          </w:p>
          <w:p w:rsidR="00BC0F3D" w:rsidRDefault="00BC0F3D">
            <w:pPr>
              <w:rPr>
                <w:rFonts w:ascii="Times New Roman" w:hAnsi="Times New Roman" w:cs="Times New Roman"/>
                <w:sz w:val="20"/>
                <w:szCs w:val="20"/>
                <w:lang w:val="en-GB"/>
              </w:rPr>
            </w:pPr>
          </w:p>
          <w:p w:rsidR="000F3016" w:rsidDel="00AA0F5C" w:rsidRDefault="000F3016">
            <w:pPr>
              <w:rPr>
                <w:del w:id="117"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BC0F3D" w:rsidRPr="002A3027" w:rsidRDefault="00BC0F3D">
            <w:pPr>
              <w:rPr>
                <w:rFonts w:ascii="Times New Roman" w:hAnsi="Times New Roman" w:cs="Times New Roman"/>
                <w:sz w:val="20"/>
                <w:szCs w:val="20"/>
                <w:lang w:val="en-GB"/>
              </w:rPr>
            </w:pPr>
          </w:p>
        </w:tc>
      </w:tr>
      <w:tr w:rsidR="00BC0F3D" w:rsidRPr="00363326"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BC0F3D" w:rsidRPr="002A3027" w:rsidTr="00A34CA4">
        <w:tc>
          <w:tcPr>
            <w:tcW w:w="867" w:type="dxa"/>
          </w:tcPr>
          <w:p w:rsidR="00BC0F3D" w:rsidRDefault="00BC0F3D"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BC0F3D" w:rsidRPr="0095474B" w:rsidRDefault="00BC0F3D">
            <w:pPr>
              <w:rPr>
                <w:rFonts w:ascii="Times New Roman" w:hAnsi="Times New Roman" w:cs="Times New Roman"/>
                <w:sz w:val="20"/>
                <w:szCs w:val="20"/>
                <w:lang w:val="en-US"/>
              </w:rPr>
            </w:pPr>
            <w:r>
              <w:rPr>
                <w:rFonts w:ascii="Times New Roman" w:hAnsi="Times New Roman" w:cs="Times New Roman"/>
                <w:sz w:val="20"/>
                <w:szCs w:val="20"/>
                <w:lang w:val="en-US"/>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BC0F3D" w:rsidRDefault="00BC0F3D">
            <w:pPr>
              <w:rPr>
                <w:rFonts w:ascii="Times New Roman" w:hAnsi="Times New Roman" w:cs="Times New Roman"/>
                <w:sz w:val="20"/>
                <w:szCs w:val="20"/>
                <w:lang w:val="en-GB"/>
              </w:rPr>
            </w:pPr>
          </w:p>
          <w:p w:rsidR="00BC0F3D" w:rsidDel="00AA0F5C" w:rsidRDefault="00BC0F3D">
            <w:pPr>
              <w:rPr>
                <w:del w:id="118"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BC0F3D" w:rsidRPr="002A3027" w:rsidRDefault="00BC0F3D">
            <w:pPr>
              <w:rPr>
                <w:rFonts w:ascii="Times New Roman" w:hAnsi="Times New Roman" w:cs="Times New Roman"/>
                <w:sz w:val="20"/>
                <w:szCs w:val="20"/>
                <w:lang w:val="en-GB"/>
              </w:rPr>
            </w:pPr>
          </w:p>
        </w:tc>
      </w:tr>
      <w:tr w:rsidR="00BC0F3D" w:rsidRPr="00363326"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BC0F3D" w:rsidRDefault="00BC0F3D">
            <w:pPr>
              <w:rPr>
                <w:rFonts w:ascii="Times New Roman" w:hAnsi="Times New Roman" w:cs="Times New Roman"/>
                <w:sz w:val="20"/>
                <w:szCs w:val="20"/>
                <w:lang w:val="en-GB"/>
              </w:rPr>
            </w:pPr>
          </w:p>
          <w:p w:rsidR="00BC0F3D" w:rsidDel="00AA0F5C" w:rsidRDefault="00BC0F3D">
            <w:pPr>
              <w:rPr>
                <w:del w:id="119"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and C0040. </w:t>
            </w:r>
          </w:p>
          <w:p w:rsidR="00BC0F3D" w:rsidRPr="002A3027" w:rsidRDefault="00BC0F3D">
            <w:pPr>
              <w:rPr>
                <w:rFonts w:ascii="Times New Roman" w:hAnsi="Times New Roman" w:cs="Times New Roman"/>
                <w:sz w:val="20"/>
                <w:szCs w:val="20"/>
                <w:lang w:val="en-GB"/>
              </w:rPr>
            </w:pPr>
          </w:p>
        </w:tc>
      </w:tr>
      <w:tr w:rsidR="00BC0F3D" w:rsidRPr="00363326"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BC0F3D" w:rsidRDefault="00BC0F3D">
            <w:pPr>
              <w:rPr>
                <w:rFonts w:ascii="Times New Roman" w:hAnsi="Times New Roman" w:cs="Times New Roman"/>
                <w:sz w:val="20"/>
                <w:szCs w:val="20"/>
                <w:lang w:val="en-GB"/>
              </w:rPr>
            </w:pPr>
          </w:p>
          <w:p w:rsidR="00BC0F3D" w:rsidDel="00AA0F5C" w:rsidRDefault="00BC0F3D">
            <w:pPr>
              <w:rPr>
                <w:del w:id="120"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C0040 and C0060. </w:t>
            </w:r>
          </w:p>
          <w:p w:rsidR="00BC0F3D" w:rsidRPr="002A3027" w:rsidRDefault="00BC0F3D">
            <w:pPr>
              <w:rPr>
                <w:rFonts w:ascii="Times New Roman" w:hAnsi="Times New Roman" w:cs="Times New Roman"/>
                <w:sz w:val="20"/>
                <w:szCs w:val="20"/>
                <w:lang w:val="en-GB"/>
              </w:rPr>
            </w:pP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BC0F3D"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BC0F3D">
              <w:rPr>
                <w:rFonts w:ascii="Times New Roman" w:hAnsi="Times New Roman" w:cs="Times New Roman"/>
                <w:sz w:val="20"/>
                <w:szCs w:val="20"/>
                <w:lang w:val="en-GB"/>
              </w:rPr>
              <w:t>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121"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22" w:author="Author">
              <w:r w:rsidDel="004306BD">
                <w:rPr>
                  <w:rFonts w:ascii="Times New Roman" w:hAnsi="Times New Roman" w:cs="Times New Roman"/>
                  <w:sz w:val="20"/>
                  <w:szCs w:val="20"/>
                  <w:lang w:val="en-GB"/>
                </w:rPr>
                <w:delText xml:space="preserve">LTG/transitional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Del="00AA0F5C" w:rsidRDefault="00BC0F3D">
            <w:pPr>
              <w:rPr>
                <w:del w:id="123" w:author="Autho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ins w:id="124"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25" w:author="Author">
              <w:r w:rsidDel="004306BD">
                <w:rPr>
                  <w:rFonts w:ascii="Times New Roman" w:hAnsi="Times New Roman" w:cs="Times New Roman"/>
                  <w:sz w:val="20"/>
                  <w:szCs w:val="20"/>
                  <w:lang w:val="en-GB"/>
                </w:rPr>
                <w:delText>LTG/transitional measures</w:delText>
              </w:r>
            </w:del>
            <w:r>
              <w:rPr>
                <w:rFonts w:ascii="Times New Roman" w:hAnsi="Times New Roman" w:cs="Times New Roman"/>
                <w:sz w:val="20"/>
                <w:szCs w:val="20"/>
                <w:lang w:val="en-GB"/>
              </w:rPr>
              <w:t>.</w:t>
            </w:r>
          </w:p>
          <w:p w:rsidR="00BC0F3D" w:rsidRPr="002A3027" w:rsidRDefault="00BC0F3D">
            <w:pPr>
              <w:rPr>
                <w:rFonts w:ascii="Times New Roman" w:hAnsi="Times New Roman" w:cs="Times New Roman"/>
                <w:sz w:val="20"/>
                <w:szCs w:val="20"/>
                <w:lang w:val="en-GB"/>
              </w:rPr>
            </w:pPr>
          </w:p>
        </w:tc>
      </w:tr>
      <w:tr w:rsidR="00D23E65" w:rsidRPr="00842CC1" w:rsidDel="00AA0F5C" w:rsidTr="00A34CA4">
        <w:trPr>
          <w:del w:id="126" w:author="Author"/>
        </w:trPr>
        <w:tc>
          <w:tcPr>
            <w:tcW w:w="8494" w:type="dxa"/>
            <w:gridSpan w:val="4"/>
            <w:tcBorders>
              <w:left w:val="nil"/>
              <w:right w:val="nil"/>
            </w:tcBorders>
          </w:tcPr>
          <w:p w:rsidR="00D23E65" w:rsidRPr="00842CC1" w:rsidDel="00AA0F5C" w:rsidRDefault="00D23E65" w:rsidP="00A34CA4">
            <w:pPr>
              <w:spacing w:before="120" w:after="120"/>
              <w:rPr>
                <w:del w:id="127" w:author="Author"/>
                <w:rFonts w:ascii="Times New Roman" w:hAnsi="Times New Roman" w:cs="Times New Roman"/>
                <w:b/>
                <w:sz w:val="20"/>
                <w:szCs w:val="20"/>
                <w:lang w:val="en-GB"/>
              </w:rPr>
            </w:pPr>
            <w:del w:id="128" w:author="Author">
              <w:r w:rsidDel="00AA0F5C">
                <w:rPr>
                  <w:rFonts w:ascii="Times New Roman" w:hAnsi="Times New Roman" w:cs="Times New Roman"/>
                  <w:b/>
                  <w:sz w:val="20"/>
                  <w:szCs w:val="20"/>
                  <w:lang w:val="en-GB"/>
                </w:rPr>
                <w:delText>SCR</w:delText>
              </w:r>
            </w:del>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/R0090</w:t>
            </w:r>
          </w:p>
        </w:tc>
        <w:tc>
          <w:tcPr>
            <w:tcW w:w="2814" w:type="dxa"/>
            <w:gridSpan w:val="2"/>
          </w:tcPr>
          <w:p w:rsidR="00D23E65" w:rsidRPr="002A3027" w:rsidRDefault="004A47C0">
            <w:pPr>
              <w:rPr>
                <w:rFonts w:ascii="Times New Roman" w:hAnsi="Times New Roman" w:cs="Times New Roman"/>
                <w:sz w:val="20"/>
                <w:szCs w:val="20"/>
                <w:lang w:val="en-GB"/>
              </w:rPr>
            </w:pPr>
            <w:ins w:id="129"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130" w:author="Author">
              <w:r w:rsidR="00D23E65" w:rsidRPr="002A3027" w:rsidDel="004A47C0">
                <w:rPr>
                  <w:rFonts w:ascii="Times New Roman" w:hAnsi="Times New Roman" w:cs="Times New Roman"/>
                  <w:sz w:val="20"/>
                  <w:szCs w:val="20"/>
                  <w:lang w:val="en-GB"/>
                </w:rPr>
                <w:delText>Amount with LTG and transitional measures</w:delText>
              </w:r>
            </w:del>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0F3016" w:rsidDel="00AA0F5C" w:rsidRDefault="000F3016">
            <w:pPr>
              <w:rPr>
                <w:del w:id="131"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0F3016" w:rsidDel="00AA0F5C" w:rsidRDefault="000F3016">
            <w:pPr>
              <w:rPr>
                <w:del w:id="132"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9919C0" w:rsidRPr="009919C0">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0F3016" w:rsidDel="00AA0F5C" w:rsidRDefault="000F3016">
            <w:pPr>
              <w:rPr>
                <w:del w:id="133"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9919C0" w:rsidRPr="009919C0">
              <w:rPr>
                <w:rFonts w:ascii="Times New Roman" w:hAnsi="Times New Roman" w:cs="Times New Roman"/>
                <w:sz w:val="20"/>
                <w:szCs w:val="20"/>
                <w:lang w:val="en-GB"/>
              </w:rPr>
              <w:t>and without all the others</w:t>
            </w:r>
            <w:r w:rsidR="009919C0">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43619C" w:rsidRDefault="0043619C">
            <w:pPr>
              <w:rPr>
                <w:rFonts w:ascii="Times New Roman" w:hAnsi="Times New Roman" w:cs="Times New Roman"/>
                <w:sz w:val="20"/>
                <w:szCs w:val="20"/>
                <w:lang w:val="en-GB"/>
              </w:rPr>
            </w:pPr>
          </w:p>
          <w:p w:rsidR="000F3016" w:rsidDel="00AA0F5C" w:rsidRDefault="000F3016">
            <w:pPr>
              <w:rPr>
                <w:del w:id="134" w:author="Autho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SCR calculated</w:t>
            </w:r>
            <w:del w:id="135" w:author="Author">
              <w:r w:rsidDel="00342E54">
                <w:rPr>
                  <w:rFonts w:ascii="Times New Roman" w:hAnsi="Times New Roman" w:cs="Times New Roman"/>
                  <w:sz w:val="20"/>
                  <w:szCs w:val="20"/>
                  <w:lang w:val="en-GB"/>
                </w:rPr>
                <w:delText xml:space="preserve"> </w:delText>
              </w:r>
            </w:del>
            <w:r>
              <w:rPr>
                <w:rFonts w:ascii="Times New Roman" w:hAnsi="Times New Roman" w:cs="Times New Roman"/>
                <w:sz w:val="20"/>
                <w:szCs w:val="20"/>
                <w:lang w:val="en-GB"/>
              </w:rPr>
              <w:t xml:space="preserve">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136"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37" w:author="Author">
              <w:r w:rsidDel="004306BD">
                <w:rPr>
                  <w:rFonts w:ascii="Times New Roman" w:hAnsi="Times New Roman" w:cs="Times New Roman"/>
                  <w:sz w:val="20"/>
                  <w:szCs w:val="20"/>
                  <w:lang w:val="en-GB"/>
                </w:rPr>
                <w:delText>LTG</w:delText>
              </w:r>
              <w:r w:rsidR="00401FE6"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SCR </w:t>
            </w:r>
          </w:p>
        </w:tc>
        <w:tc>
          <w:tcPr>
            <w:tcW w:w="4813" w:type="dxa"/>
          </w:tcPr>
          <w:p w:rsidR="00D23E65" w:rsidDel="00AA0F5C" w:rsidRDefault="00D23E65">
            <w:pPr>
              <w:rPr>
                <w:del w:id="138" w:author="Autho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SCR due to the application of the </w:t>
            </w:r>
            <w:ins w:id="139"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40" w:author="Author">
              <w:r w:rsidDel="004306BD">
                <w:rPr>
                  <w:rFonts w:ascii="Times New Roman" w:hAnsi="Times New Roman" w:cs="Times New Roman"/>
                  <w:sz w:val="20"/>
                  <w:szCs w:val="20"/>
                  <w:lang w:val="en-GB"/>
                </w:rPr>
                <w:delText>LTG</w:delText>
              </w:r>
              <w:r w:rsidR="00401FE6"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Del="00AA0F5C" w:rsidTr="00A34CA4">
        <w:trPr>
          <w:del w:id="141" w:author="Author"/>
        </w:trPr>
        <w:tc>
          <w:tcPr>
            <w:tcW w:w="8494" w:type="dxa"/>
            <w:gridSpan w:val="4"/>
            <w:tcBorders>
              <w:left w:val="nil"/>
              <w:right w:val="nil"/>
            </w:tcBorders>
          </w:tcPr>
          <w:p w:rsidR="00D23E65" w:rsidRPr="00842CC1" w:rsidDel="00AA0F5C" w:rsidRDefault="00D23E65" w:rsidP="00A34CA4">
            <w:pPr>
              <w:spacing w:before="120" w:after="120"/>
              <w:rPr>
                <w:del w:id="142" w:author="Author"/>
                <w:rFonts w:ascii="Times New Roman" w:hAnsi="Times New Roman" w:cs="Times New Roman"/>
                <w:b/>
                <w:sz w:val="20"/>
                <w:szCs w:val="20"/>
                <w:lang w:val="en-GB"/>
              </w:rPr>
            </w:pPr>
            <w:del w:id="143" w:author="Author">
              <w:r w:rsidDel="00AA0F5C">
                <w:rPr>
                  <w:rFonts w:ascii="Times New Roman" w:hAnsi="Times New Roman" w:cs="Times New Roman"/>
                  <w:b/>
                  <w:sz w:val="20"/>
                  <w:szCs w:val="20"/>
                  <w:lang w:val="en-GB"/>
                </w:rPr>
                <w:delText>Eligible own funds to meet MCR</w:delText>
              </w:r>
            </w:del>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/R0100</w:t>
            </w:r>
          </w:p>
        </w:tc>
        <w:tc>
          <w:tcPr>
            <w:tcW w:w="2814" w:type="dxa"/>
            <w:gridSpan w:val="2"/>
          </w:tcPr>
          <w:p w:rsidR="00D23E65" w:rsidRPr="002A3027" w:rsidRDefault="004A47C0">
            <w:pPr>
              <w:rPr>
                <w:rFonts w:ascii="Times New Roman" w:hAnsi="Times New Roman" w:cs="Times New Roman"/>
                <w:sz w:val="20"/>
                <w:szCs w:val="20"/>
                <w:lang w:val="en-GB"/>
              </w:rPr>
            </w:pPr>
            <w:ins w:id="144"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145" w:author="Author">
              <w:r w:rsidR="00D23E65" w:rsidRPr="002A3027" w:rsidDel="004A47C0">
                <w:rPr>
                  <w:rFonts w:ascii="Times New Roman" w:hAnsi="Times New Roman" w:cs="Times New Roman"/>
                  <w:sz w:val="20"/>
                  <w:szCs w:val="20"/>
                  <w:lang w:val="en-GB"/>
                </w:rPr>
                <w:delText>Amount with LTG and transitional measures</w:delText>
              </w:r>
            </w:del>
            <w:r w:rsidR="00D23E65" w:rsidRPr="002A3027">
              <w:rPr>
                <w:rFonts w:ascii="Times New Roman" w:hAnsi="Times New Roman" w:cs="Times New Roman"/>
                <w:sz w:val="20"/>
                <w:szCs w:val="20"/>
                <w:lang w:val="en-GB"/>
              </w:rPr>
              <w:t xml:space="preserve"> –</w:t>
            </w:r>
            <w:r w:rsidR="00D23E65">
              <w:rPr>
                <w:rFonts w:ascii="Times New Roman" w:hAnsi="Times New Roman" w:cs="Times New Roman"/>
                <w:sz w:val="20"/>
                <w:szCs w:val="20"/>
                <w:lang w:val="en-GB"/>
              </w:rPr>
              <w:t xml:space="preserve"> Eligible own funds to meet MCR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224D30">
              <w:rPr>
                <w:rFonts w:ascii="Times New Roman" w:hAnsi="Times New Roman" w:cs="Times New Roman"/>
                <w:sz w:val="20"/>
                <w:szCs w:val="20"/>
                <w:lang w:val="en-GB"/>
              </w:rPr>
              <w:t>.</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MCR due to the application of the transitional on technical provisions.</w:t>
            </w:r>
          </w:p>
          <w:p w:rsidR="00224D30" w:rsidRDefault="00224D30">
            <w:pPr>
              <w:rPr>
                <w:rFonts w:ascii="Times New Roman" w:hAnsi="Times New Roman" w:cs="Times New Roman"/>
                <w:sz w:val="20"/>
                <w:szCs w:val="20"/>
                <w:lang w:val="en-GB"/>
              </w:rPr>
            </w:pPr>
          </w:p>
          <w:p w:rsidR="00224D30" w:rsidDel="00AA0F5C" w:rsidRDefault="00224D30">
            <w:pPr>
              <w:rPr>
                <w:del w:id="146"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Del="00AA0F5C" w:rsidRDefault="00D23E65">
            <w:pPr>
              <w:rPr>
                <w:del w:id="147" w:author="Autho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transitional on interest rate.</w:t>
            </w:r>
          </w:p>
          <w:p w:rsidR="00D23E65" w:rsidRDefault="00D23E65">
            <w:pPr>
              <w:rPr>
                <w:rFonts w:ascii="Times New Roman" w:hAnsi="Times New Roman" w:cs="Times New Roman"/>
                <w:sz w:val="20"/>
                <w:szCs w:val="20"/>
                <w:lang w:val="en-GB"/>
              </w:rPr>
            </w:pPr>
          </w:p>
          <w:p w:rsidR="00D70019" w:rsidDel="00AA0F5C" w:rsidRDefault="00D70019">
            <w:pPr>
              <w:rPr>
                <w:del w:id="148"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w:t>
            </w:r>
            <w:r w:rsidR="00E61FC6">
              <w:rPr>
                <w:rFonts w:ascii="Times New Roman" w:hAnsi="Times New Roman" w:cs="Times New Roman"/>
                <w:sz w:val="20"/>
                <w:szCs w:val="20"/>
                <w:lang w:val="en-GB"/>
              </w:rPr>
              <w:t>eligible own funds to meet MCR</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E61FC6" w:rsidRPr="00E61FC6">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Eligible own funds to meet MCR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MCR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2F5004" w:rsidRDefault="002F5004">
            <w:pPr>
              <w:rPr>
                <w:rFonts w:ascii="Times New Roman" w:hAnsi="Times New Roman" w:cs="Times New Roman"/>
                <w:sz w:val="20"/>
                <w:szCs w:val="20"/>
                <w:lang w:val="en-GB"/>
              </w:rPr>
            </w:pPr>
          </w:p>
          <w:p w:rsidR="002F5004"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considering technical provisions without volatility adjustment </w:t>
            </w:r>
            <w:r w:rsidRPr="00B00526">
              <w:rPr>
                <w:rFonts w:ascii="Times New Roman" w:hAnsi="Times New Roman" w:cs="Times New Roman"/>
                <w:sz w:val="20"/>
                <w:szCs w:val="20"/>
                <w:lang w:val="en-GB"/>
              </w:rPr>
              <w:t>and w</w:t>
            </w:r>
            <w:r w:rsidR="00363326">
              <w:rPr>
                <w:rFonts w:ascii="Times New Roman" w:hAnsi="Times New Roman" w:cs="Times New Roman"/>
                <w:sz w:val="20"/>
                <w:szCs w:val="20"/>
                <w:lang w:val="en-GB"/>
              </w:rPr>
              <w:t>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61FC6" w:rsidRPr="00E61FC6">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Eligible own funds to meet MCR calculated considering 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F5004" w:rsidRDefault="002F5004">
            <w:pPr>
              <w:rPr>
                <w:rFonts w:ascii="Times New Roman" w:hAnsi="Times New Roman" w:cs="Times New Roman"/>
                <w:sz w:val="20"/>
                <w:szCs w:val="20"/>
                <w:lang w:val="en-GB"/>
              </w:rPr>
            </w:pPr>
          </w:p>
          <w:p w:rsidR="002F5004" w:rsidDel="00AA0F5C" w:rsidRDefault="002F5004">
            <w:pPr>
              <w:rPr>
                <w:del w:id="149"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150"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51" w:author="Author">
              <w:r w:rsidDel="004306BD">
                <w:rPr>
                  <w:rFonts w:ascii="Times New Roman" w:hAnsi="Times New Roman" w:cs="Times New Roman"/>
                  <w:sz w:val="20"/>
                  <w:szCs w:val="20"/>
                  <w:lang w:val="en-GB"/>
                </w:rPr>
                <w:delText>LTG</w:delText>
              </w:r>
              <w:r w:rsidR="00E61FC6"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Del="00AA0F5C" w:rsidRDefault="00D23E65">
            <w:pPr>
              <w:rPr>
                <w:del w:id="152" w:author="Autho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Eligible own funds to meet MCR due to the application of the </w:t>
            </w:r>
            <w:ins w:id="153"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54" w:author="Author">
              <w:r w:rsidDel="004306BD">
                <w:rPr>
                  <w:rFonts w:ascii="Times New Roman" w:hAnsi="Times New Roman" w:cs="Times New Roman"/>
                  <w:sz w:val="20"/>
                  <w:szCs w:val="20"/>
                  <w:lang w:val="en-GB"/>
                </w:rPr>
                <w:delText>LTG</w:delText>
              </w:r>
              <w:r w:rsidR="00E61FC6"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842CC1" w:rsidDel="00AA0F5C" w:rsidTr="00A34CA4">
        <w:trPr>
          <w:del w:id="155" w:author="Author"/>
        </w:trPr>
        <w:tc>
          <w:tcPr>
            <w:tcW w:w="8494" w:type="dxa"/>
            <w:gridSpan w:val="4"/>
            <w:tcBorders>
              <w:left w:val="nil"/>
              <w:right w:val="nil"/>
            </w:tcBorders>
          </w:tcPr>
          <w:p w:rsidR="00D23E65" w:rsidRPr="00842CC1" w:rsidDel="00AA0F5C" w:rsidRDefault="00D23E65" w:rsidP="00A34CA4">
            <w:pPr>
              <w:spacing w:before="120" w:after="120"/>
              <w:rPr>
                <w:del w:id="156" w:author="Author"/>
                <w:rFonts w:ascii="Times New Roman" w:hAnsi="Times New Roman" w:cs="Times New Roman"/>
                <w:b/>
                <w:sz w:val="20"/>
                <w:szCs w:val="20"/>
                <w:lang w:val="en-GB"/>
              </w:rPr>
            </w:pPr>
            <w:del w:id="157" w:author="Author">
              <w:r w:rsidDel="00AA0F5C">
                <w:rPr>
                  <w:rFonts w:ascii="Times New Roman" w:hAnsi="Times New Roman" w:cs="Times New Roman"/>
                  <w:b/>
                  <w:sz w:val="20"/>
                  <w:szCs w:val="20"/>
                  <w:lang w:val="en-GB"/>
                </w:rPr>
                <w:delText>MCR</w:delText>
              </w:r>
            </w:del>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/R0110</w:t>
            </w:r>
          </w:p>
        </w:tc>
        <w:tc>
          <w:tcPr>
            <w:tcW w:w="2814" w:type="dxa"/>
            <w:gridSpan w:val="2"/>
          </w:tcPr>
          <w:p w:rsidR="00D23E65" w:rsidRPr="002A3027" w:rsidRDefault="004A47C0">
            <w:pPr>
              <w:rPr>
                <w:rFonts w:ascii="Times New Roman" w:hAnsi="Times New Roman" w:cs="Times New Roman"/>
                <w:sz w:val="20"/>
                <w:szCs w:val="20"/>
                <w:lang w:val="en-GB"/>
              </w:rPr>
            </w:pPr>
            <w:ins w:id="158" w:author="Autho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ins>
            <w:proofErr w:type="spellEnd"/>
            <w:del w:id="159" w:author="Author">
              <w:r w:rsidR="00D23E65" w:rsidRPr="002A3027" w:rsidDel="004A47C0">
                <w:rPr>
                  <w:rFonts w:ascii="Times New Roman" w:hAnsi="Times New Roman" w:cs="Times New Roman"/>
                  <w:sz w:val="20"/>
                  <w:szCs w:val="20"/>
                  <w:lang w:val="en-GB"/>
                </w:rPr>
                <w:delText>Amount with LTG and transitional measures</w:delText>
              </w:r>
            </w:del>
            <w:r w:rsidR="00D23E65" w:rsidRPr="002A3027">
              <w:rPr>
                <w:rFonts w:ascii="Times New Roman" w:hAnsi="Times New Roman" w:cs="Times New Roman"/>
                <w:sz w:val="20"/>
                <w:szCs w:val="20"/>
                <w:lang w:val="en-GB"/>
              </w:rPr>
              <w:t xml:space="preserve"> – </w:t>
            </w:r>
            <w:ins w:id="160" w:author="Author">
              <w:r w:rsidR="00EE5ACD" w:rsidRPr="00EE5ACD">
                <w:rPr>
                  <w:rFonts w:ascii="Times New Roman" w:hAnsi="Times New Roman" w:cs="Times New Roman"/>
                  <w:sz w:val="20"/>
                  <w:szCs w:val="20"/>
                  <w:lang w:val="en-GB"/>
                </w:rPr>
                <w:t>Minimum Capital Requirement</w:t>
              </w:r>
            </w:ins>
            <w:del w:id="161" w:author="Author">
              <w:r w:rsidR="00D23E65" w:rsidDel="00EE5ACD">
                <w:rPr>
                  <w:rFonts w:ascii="Times New Roman" w:hAnsi="Times New Roman" w:cs="Times New Roman"/>
                  <w:sz w:val="20"/>
                  <w:szCs w:val="20"/>
                  <w:lang w:val="en-GB"/>
                </w:rPr>
                <w:delText>MCR</w:delText>
              </w:r>
            </w:del>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117F4D">
              <w:rPr>
                <w:rFonts w:ascii="Times New Roman" w:hAnsi="Times New Roman" w:cs="Times New Roman"/>
                <w:sz w:val="20"/>
                <w:szCs w:val="20"/>
                <w:lang w:val="en-GB"/>
              </w:rPr>
              <w:t>.</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ins w:id="162" w:author="Author">
              <w:r w:rsidR="00EE5ACD" w:rsidRPr="00EE5ACD">
                <w:rPr>
                  <w:rFonts w:ascii="Times New Roman" w:hAnsi="Times New Roman" w:cs="Times New Roman"/>
                  <w:sz w:val="20"/>
                  <w:szCs w:val="20"/>
                  <w:lang w:val="en-GB"/>
                </w:rPr>
                <w:t>Minimum Capital Requirement</w:t>
              </w:r>
            </w:ins>
            <w:del w:id="163" w:author="Author">
              <w:r w:rsidDel="00EE5ACD">
                <w:rPr>
                  <w:rFonts w:ascii="Times New Roman" w:hAnsi="Times New Roman" w:cs="Times New Roman"/>
                  <w:sz w:val="20"/>
                  <w:szCs w:val="20"/>
                  <w:lang w:val="en-GB"/>
                </w:rPr>
                <w:delText>MCR</w:delText>
              </w:r>
            </w:del>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w:t>
            </w:r>
            <w:ins w:id="164" w:author="Author">
              <w:r w:rsidR="00EE5ACD" w:rsidRPr="00EE5ACD">
                <w:rPr>
                  <w:rFonts w:ascii="Times New Roman" w:hAnsi="Times New Roman" w:cs="Times New Roman"/>
                  <w:sz w:val="20"/>
                  <w:szCs w:val="20"/>
                  <w:lang w:val="en-GB"/>
                </w:rPr>
                <w:t>Minimum Capital Requirement</w:t>
              </w:r>
            </w:ins>
            <w:del w:id="165" w:author="Author">
              <w:r w:rsidDel="00EE5ACD">
                <w:rPr>
                  <w:rFonts w:ascii="Times New Roman" w:hAnsi="Times New Roman" w:cs="Times New Roman"/>
                  <w:sz w:val="20"/>
                  <w:szCs w:val="20"/>
                  <w:lang w:val="en-GB"/>
                </w:rPr>
                <w:delText>MCR</w:delText>
              </w:r>
            </w:del>
            <w:r>
              <w:rPr>
                <w:rFonts w:ascii="Times New Roman" w:hAnsi="Times New Roman" w:cs="Times New Roman"/>
                <w:sz w:val="20"/>
                <w:szCs w:val="20"/>
                <w:lang w:val="en-GB"/>
              </w:rPr>
              <w:t xml:space="preserve">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technical provisions.</w:t>
            </w:r>
          </w:p>
          <w:p w:rsidR="00117F4D" w:rsidRDefault="00117F4D">
            <w:pPr>
              <w:rPr>
                <w:rFonts w:ascii="Times New Roman" w:hAnsi="Times New Roman" w:cs="Times New Roman"/>
                <w:sz w:val="20"/>
                <w:szCs w:val="20"/>
                <w:lang w:val="en-GB"/>
              </w:rPr>
            </w:pPr>
          </w:p>
          <w:p w:rsidR="00117F4D" w:rsidDel="00AA0F5C" w:rsidRDefault="00117F4D">
            <w:pPr>
              <w:rPr>
                <w:del w:id="166"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ins w:id="167" w:author="Author">
              <w:r w:rsidR="00EE5ACD" w:rsidRPr="00EE5ACD">
                <w:rPr>
                  <w:rFonts w:ascii="Times New Roman" w:hAnsi="Times New Roman" w:cs="Times New Roman"/>
                  <w:sz w:val="20"/>
                  <w:szCs w:val="20"/>
                  <w:lang w:val="en-GB"/>
                </w:rPr>
                <w:t>Minimum Capital Requirement</w:t>
              </w:r>
            </w:ins>
            <w:del w:id="168" w:author="Author">
              <w:r w:rsidDel="00EE5ACD">
                <w:rPr>
                  <w:rFonts w:ascii="Times New Roman" w:hAnsi="Times New Roman" w:cs="Times New Roman"/>
                  <w:sz w:val="20"/>
                  <w:szCs w:val="20"/>
                  <w:lang w:val="en-GB"/>
                </w:rPr>
                <w:delText>MCR</w:delText>
              </w:r>
            </w:del>
            <w:r>
              <w:rPr>
                <w:rFonts w:ascii="Times New Roman" w:hAnsi="Times New Roman" w:cs="Times New Roman"/>
                <w:sz w:val="20"/>
                <w:szCs w:val="20"/>
                <w:lang w:val="en-GB"/>
              </w:rPr>
              <w:t xml:space="preserve">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w:t>
            </w:r>
            <w:ins w:id="169" w:author="Author">
              <w:r w:rsidR="00EE5ACD" w:rsidRPr="00EE5ACD">
                <w:rPr>
                  <w:rFonts w:ascii="Times New Roman" w:hAnsi="Times New Roman" w:cs="Times New Roman"/>
                  <w:sz w:val="20"/>
                  <w:szCs w:val="20"/>
                  <w:lang w:val="en-GB"/>
                </w:rPr>
                <w:t>Minimum Capital Requirement</w:t>
              </w:r>
            </w:ins>
            <w:del w:id="170" w:author="Author">
              <w:r w:rsidDel="00EE5ACD">
                <w:rPr>
                  <w:rFonts w:ascii="Times New Roman" w:hAnsi="Times New Roman" w:cs="Times New Roman"/>
                  <w:sz w:val="20"/>
                  <w:szCs w:val="20"/>
                  <w:lang w:val="en-GB"/>
                </w:rPr>
                <w:delText>MCR</w:delText>
              </w:r>
            </w:del>
            <w:r>
              <w:rPr>
                <w:rFonts w:ascii="Times New Roman" w:hAnsi="Times New Roman" w:cs="Times New Roman"/>
                <w:sz w:val="20"/>
                <w:szCs w:val="20"/>
                <w:lang w:val="en-GB"/>
              </w:rPr>
              <w:t xml:space="preserve">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interest rate.</w:t>
            </w:r>
          </w:p>
          <w:p w:rsidR="00117F4D" w:rsidRDefault="00117F4D">
            <w:pPr>
              <w:rPr>
                <w:rFonts w:ascii="Times New Roman" w:hAnsi="Times New Roman" w:cs="Times New Roman"/>
                <w:sz w:val="20"/>
                <w:szCs w:val="20"/>
                <w:lang w:val="en-GB"/>
              </w:rPr>
            </w:pPr>
          </w:p>
          <w:p w:rsidR="00117F4D" w:rsidDel="00AA0F5C" w:rsidRDefault="00117F4D">
            <w:pPr>
              <w:rPr>
                <w:del w:id="171"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Del="00AA0F5C" w:rsidRDefault="00D23E65">
            <w:pPr>
              <w:rPr>
                <w:del w:id="172" w:author="Autho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117F4D">
              <w:rPr>
                <w:rFonts w:ascii="Times New Roman" w:hAnsi="Times New Roman" w:cs="Times New Roman"/>
                <w:sz w:val="20"/>
                <w:szCs w:val="20"/>
                <w:lang w:val="en-GB"/>
              </w:rPr>
              <w:t>a</w:t>
            </w:r>
            <w:r w:rsidR="00363326">
              <w:rPr>
                <w:rFonts w:ascii="Times New Roman" w:hAnsi="Times New Roman" w:cs="Times New Roman"/>
                <w:sz w:val="20"/>
                <w:szCs w:val="20"/>
                <w:lang w:val="en-GB"/>
              </w:rPr>
              <w:t>nd without other</w:t>
            </w:r>
            <w:r w:rsidR="00117F4D" w:rsidRPr="00117F4D">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117F4D">
              <w:rPr>
                <w:rFonts w:ascii="Times New Roman" w:hAnsi="Times New Roman" w:cs="Times New Roman"/>
                <w:sz w:val="20"/>
                <w:szCs w:val="20"/>
                <w:lang w:val="en-GB"/>
              </w:rPr>
              <w:t xml:space="preserve"> </w:t>
            </w:r>
            <w:ins w:id="173" w:author="Author">
              <w:r w:rsidR="00EE5ACD" w:rsidRPr="00EE5ACD">
                <w:rPr>
                  <w:rFonts w:ascii="Times New Roman" w:hAnsi="Times New Roman" w:cs="Times New Roman"/>
                  <w:sz w:val="20"/>
                  <w:szCs w:val="20"/>
                  <w:lang w:val="en-GB"/>
                </w:rPr>
                <w:t>Minimum Capital Requirement</w:t>
              </w:r>
            </w:ins>
            <w:del w:id="174" w:author="Author">
              <w:r w:rsidDel="00EE5ACD">
                <w:rPr>
                  <w:rFonts w:ascii="Times New Roman" w:hAnsi="Times New Roman" w:cs="Times New Roman"/>
                  <w:sz w:val="20"/>
                  <w:szCs w:val="20"/>
                  <w:lang w:val="en-GB"/>
                </w:rPr>
                <w:delText>MCR</w:delText>
              </w:r>
            </w:del>
            <w:r>
              <w:rPr>
                <w:rFonts w:ascii="Times New Roman" w:hAnsi="Times New Roman" w:cs="Times New Roman"/>
                <w:sz w:val="20"/>
                <w:szCs w:val="20"/>
                <w:lang w:val="en-GB"/>
              </w:rPr>
              <w:t xml:space="preserve">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9D4FA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w:t>
            </w:r>
            <w:ins w:id="175" w:author="Author">
              <w:r w:rsidR="00EE5ACD" w:rsidRPr="00EE5ACD">
                <w:rPr>
                  <w:rFonts w:ascii="Times New Roman" w:hAnsi="Times New Roman" w:cs="Times New Roman"/>
                  <w:sz w:val="20"/>
                  <w:szCs w:val="20"/>
                  <w:lang w:val="en-GB"/>
                </w:rPr>
                <w:t>Minimum Capital Requirement</w:t>
              </w:r>
            </w:ins>
            <w:del w:id="176" w:author="Author">
              <w:r w:rsidDel="00EE5ACD">
                <w:rPr>
                  <w:rFonts w:ascii="Times New Roman" w:hAnsi="Times New Roman" w:cs="Times New Roman"/>
                  <w:sz w:val="20"/>
                  <w:szCs w:val="20"/>
                  <w:lang w:val="en-GB"/>
                </w:rPr>
                <w:delText>MCR</w:delText>
              </w:r>
            </w:del>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9D4FA7" w:rsidRDefault="009D4FA7">
            <w:pPr>
              <w:rPr>
                <w:rFonts w:ascii="Times New Roman" w:hAnsi="Times New Roman" w:cs="Times New Roman"/>
                <w:sz w:val="20"/>
                <w:szCs w:val="20"/>
                <w:lang w:val="en-GB"/>
              </w:rPr>
            </w:pPr>
          </w:p>
          <w:p w:rsidR="009D4FA7" w:rsidDel="00AA0F5C" w:rsidRDefault="009D4FA7">
            <w:pPr>
              <w:rPr>
                <w:del w:id="177"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MCR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117F4D" w:rsidRPr="00117F4D">
              <w:rPr>
                <w:rFonts w:ascii="Times New Roman" w:hAnsi="Times New Roman" w:cs="Times New Roman"/>
                <w:sz w:val="20"/>
                <w:szCs w:val="20"/>
                <w:lang w:val="en-GB"/>
              </w:rPr>
              <w:t>and without all the others</w:t>
            </w:r>
            <w:r w:rsidR="00117F4D">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117F4D">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9D4FA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w:t>
            </w:r>
            <w:ins w:id="178" w:author="Author">
              <w:r w:rsidR="00EE5ACD" w:rsidRPr="00EE5ACD">
                <w:rPr>
                  <w:rFonts w:ascii="Times New Roman" w:hAnsi="Times New Roman" w:cs="Times New Roman"/>
                  <w:sz w:val="20"/>
                  <w:szCs w:val="20"/>
                  <w:lang w:val="en-GB"/>
                </w:rPr>
                <w:t>Minimum Capital Requirement</w:t>
              </w:r>
            </w:ins>
            <w:del w:id="179" w:author="Author">
              <w:r w:rsidDel="00EE5ACD">
                <w:rPr>
                  <w:rFonts w:ascii="Times New Roman" w:hAnsi="Times New Roman" w:cs="Times New Roman"/>
                  <w:sz w:val="20"/>
                  <w:szCs w:val="20"/>
                  <w:lang w:val="en-GB"/>
                </w:rPr>
                <w:delText>MCR</w:delText>
              </w:r>
            </w:del>
            <w:r>
              <w:rPr>
                <w:rFonts w:ascii="Times New Roman" w:hAnsi="Times New Roman" w:cs="Times New Roman"/>
                <w:sz w:val="20"/>
                <w:szCs w:val="20"/>
                <w:lang w:val="en-GB"/>
              </w:rPr>
              <w:t xml:space="preserve">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9D4FA7" w:rsidDel="00AA0F5C" w:rsidRDefault="009D4FA7">
            <w:pPr>
              <w:rPr>
                <w:del w:id="180" w:author="Autho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w:t>
            </w:r>
            <w:del w:id="181" w:author="Author">
              <w:r w:rsidDel="00B05CCC">
                <w:rPr>
                  <w:rFonts w:ascii="Times New Roman" w:hAnsi="Times New Roman" w:cs="Times New Roman"/>
                  <w:sz w:val="20"/>
                  <w:szCs w:val="20"/>
                  <w:lang w:val="en-GB"/>
                </w:rPr>
                <w:delText xml:space="preserve"> </w:delText>
              </w:r>
            </w:del>
            <w:r>
              <w:rPr>
                <w:rFonts w:ascii="Times New Roman" w:hAnsi="Times New Roman" w:cs="Times New Roman"/>
                <w:sz w:val="20"/>
                <w:szCs w:val="20"/>
                <w:lang w:val="en-GB"/>
              </w:rPr>
              <w:t xml:space="preserve">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MCR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0110</w:t>
            </w:r>
          </w:p>
        </w:tc>
        <w:tc>
          <w:tcPr>
            <w:tcW w:w="2814" w:type="dxa"/>
            <w:gridSpan w:val="2"/>
          </w:tcPr>
          <w:p w:rsidR="00D23E65" w:rsidRPr="002A3027" w:rsidRDefault="00D23E65" w:rsidP="00EE5ACD">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ins w:id="182"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83" w:author="Author">
              <w:r w:rsidDel="004306BD">
                <w:rPr>
                  <w:rFonts w:ascii="Times New Roman" w:hAnsi="Times New Roman" w:cs="Times New Roman"/>
                  <w:sz w:val="20"/>
                  <w:szCs w:val="20"/>
                  <w:lang w:val="en-GB"/>
                </w:rPr>
                <w:delText>LTG</w:delText>
              </w:r>
              <w:r w:rsidR="00117F4D"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del w:id="184" w:author="Author">
              <w:r w:rsidDel="00EE5ACD">
                <w:rPr>
                  <w:rFonts w:ascii="Times New Roman" w:hAnsi="Times New Roman" w:cs="Times New Roman"/>
                  <w:sz w:val="20"/>
                  <w:szCs w:val="20"/>
                  <w:lang w:val="en-GB"/>
                </w:rPr>
                <w:delText xml:space="preserve">MCR </w:delText>
              </w:r>
            </w:del>
            <w:ins w:id="185" w:author="Author">
              <w:r w:rsidR="00EE5ACD">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r w:rsidR="00EE5ACD">
                <w:rPr>
                  <w:rFonts w:ascii="Times New Roman" w:hAnsi="Times New Roman" w:cs="Times New Roman"/>
                  <w:sz w:val="20"/>
                  <w:szCs w:val="20"/>
                  <w:lang w:val="en-GB"/>
                </w:rPr>
                <w:t xml:space="preserve"> </w:t>
              </w:r>
            </w:ins>
          </w:p>
        </w:tc>
        <w:tc>
          <w:tcPr>
            <w:tcW w:w="4813" w:type="dxa"/>
          </w:tcPr>
          <w:p w:rsidR="00D23E65" w:rsidDel="00AA0F5C" w:rsidRDefault="00D23E65">
            <w:pPr>
              <w:rPr>
                <w:del w:id="186" w:author="Autho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MCR due to the application of the </w:t>
            </w:r>
            <w:ins w:id="187" w:author="Autho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ins>
            <w:proofErr w:type="spellEnd"/>
            <w:del w:id="188" w:author="Author">
              <w:r w:rsidDel="004306BD">
                <w:rPr>
                  <w:rFonts w:ascii="Times New Roman" w:hAnsi="Times New Roman" w:cs="Times New Roman"/>
                  <w:sz w:val="20"/>
                  <w:szCs w:val="20"/>
                  <w:lang w:val="en-GB"/>
                </w:rPr>
                <w:delText>LTG</w:delText>
              </w:r>
              <w:r w:rsidR="00117F4D" w:rsidDel="004306BD">
                <w:rPr>
                  <w:rFonts w:ascii="Times New Roman" w:hAnsi="Times New Roman" w:cs="Times New Roman"/>
                  <w:sz w:val="20"/>
                  <w:szCs w:val="20"/>
                  <w:lang w:val="en-GB"/>
                </w:rPr>
                <w:delText>/transitional</w:delText>
              </w:r>
              <w:r w:rsidDel="004306BD">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73986"/>
    <w:rsid w:val="00007D46"/>
    <w:rsid w:val="0005312B"/>
    <w:rsid w:val="0006765A"/>
    <w:rsid w:val="00073B1F"/>
    <w:rsid w:val="000820B5"/>
    <w:rsid w:val="0009259A"/>
    <w:rsid w:val="000B616E"/>
    <w:rsid w:val="000C2714"/>
    <w:rsid w:val="000D236F"/>
    <w:rsid w:val="000F3016"/>
    <w:rsid w:val="00116B81"/>
    <w:rsid w:val="00117F4D"/>
    <w:rsid w:val="001340DC"/>
    <w:rsid w:val="00135894"/>
    <w:rsid w:val="0016414F"/>
    <w:rsid w:val="001B5D2E"/>
    <w:rsid w:val="001E7DA9"/>
    <w:rsid w:val="002001B5"/>
    <w:rsid w:val="0021648F"/>
    <w:rsid w:val="00224D30"/>
    <w:rsid w:val="0025024C"/>
    <w:rsid w:val="00283B3E"/>
    <w:rsid w:val="002B5EB5"/>
    <w:rsid w:val="002D3D4B"/>
    <w:rsid w:val="002F5004"/>
    <w:rsid w:val="00324CA7"/>
    <w:rsid w:val="00342E54"/>
    <w:rsid w:val="00363326"/>
    <w:rsid w:val="00373384"/>
    <w:rsid w:val="003A2966"/>
    <w:rsid w:val="003F746C"/>
    <w:rsid w:val="00401FE6"/>
    <w:rsid w:val="00416B4A"/>
    <w:rsid w:val="004306BD"/>
    <w:rsid w:val="0043619C"/>
    <w:rsid w:val="00445626"/>
    <w:rsid w:val="004540BA"/>
    <w:rsid w:val="004833CF"/>
    <w:rsid w:val="004A47C0"/>
    <w:rsid w:val="004D71E0"/>
    <w:rsid w:val="00522FF8"/>
    <w:rsid w:val="00573F19"/>
    <w:rsid w:val="005C0ED9"/>
    <w:rsid w:val="005D3D4A"/>
    <w:rsid w:val="00615CF6"/>
    <w:rsid w:val="00641969"/>
    <w:rsid w:val="00661146"/>
    <w:rsid w:val="00686BF6"/>
    <w:rsid w:val="006D4FFB"/>
    <w:rsid w:val="00702663"/>
    <w:rsid w:val="007273E5"/>
    <w:rsid w:val="00733202"/>
    <w:rsid w:val="007425E3"/>
    <w:rsid w:val="00775C8E"/>
    <w:rsid w:val="0078138A"/>
    <w:rsid w:val="00782C37"/>
    <w:rsid w:val="007A0631"/>
    <w:rsid w:val="007A2E0C"/>
    <w:rsid w:val="00853BE0"/>
    <w:rsid w:val="00873986"/>
    <w:rsid w:val="008D10DE"/>
    <w:rsid w:val="009225C8"/>
    <w:rsid w:val="00960EE3"/>
    <w:rsid w:val="009919C0"/>
    <w:rsid w:val="009A0DB6"/>
    <w:rsid w:val="009B09AF"/>
    <w:rsid w:val="009B78E1"/>
    <w:rsid w:val="009D4FA7"/>
    <w:rsid w:val="009F4C8D"/>
    <w:rsid w:val="00A34CA4"/>
    <w:rsid w:val="00A56A42"/>
    <w:rsid w:val="00AA0F5C"/>
    <w:rsid w:val="00AC1B79"/>
    <w:rsid w:val="00AF316A"/>
    <w:rsid w:val="00B00526"/>
    <w:rsid w:val="00B05CCC"/>
    <w:rsid w:val="00B945D5"/>
    <w:rsid w:val="00BC0F3D"/>
    <w:rsid w:val="00BE4917"/>
    <w:rsid w:val="00C350DE"/>
    <w:rsid w:val="00C41668"/>
    <w:rsid w:val="00C55F7C"/>
    <w:rsid w:val="00CF5376"/>
    <w:rsid w:val="00D23E65"/>
    <w:rsid w:val="00D5189A"/>
    <w:rsid w:val="00D70019"/>
    <w:rsid w:val="00D74493"/>
    <w:rsid w:val="00D93030"/>
    <w:rsid w:val="00DA3A95"/>
    <w:rsid w:val="00DE33A6"/>
    <w:rsid w:val="00E02CBB"/>
    <w:rsid w:val="00E10E91"/>
    <w:rsid w:val="00E117FC"/>
    <w:rsid w:val="00E61334"/>
    <w:rsid w:val="00E61FC6"/>
    <w:rsid w:val="00E70FBA"/>
    <w:rsid w:val="00EA1FE9"/>
    <w:rsid w:val="00EE5ACD"/>
    <w:rsid w:val="00EF4F4A"/>
    <w:rsid w:val="00F21169"/>
    <w:rsid w:val="00F57EE2"/>
    <w:rsid w:val="00FA05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C55F7C"/>
    <w:rPr>
      <w:sz w:val="16"/>
      <w:szCs w:val="16"/>
    </w:rPr>
  </w:style>
  <w:style w:type="paragraph" w:styleId="CommentText">
    <w:name w:val="annotation text"/>
    <w:basedOn w:val="Normal"/>
    <w:link w:val="CommentTextChar"/>
    <w:uiPriority w:val="99"/>
    <w:semiHidden/>
    <w:unhideWhenUsed/>
    <w:rsid w:val="00C55F7C"/>
    <w:pPr>
      <w:spacing w:line="240" w:lineRule="auto"/>
    </w:pPr>
    <w:rPr>
      <w:sz w:val="20"/>
      <w:szCs w:val="20"/>
    </w:rPr>
  </w:style>
  <w:style w:type="character" w:customStyle="1" w:styleId="CommentTextChar">
    <w:name w:val="Comment Text Char"/>
    <w:basedOn w:val="DefaultParagraphFont"/>
    <w:link w:val="CommentText"/>
    <w:uiPriority w:val="99"/>
    <w:semiHidden/>
    <w:rsid w:val="00C55F7C"/>
    <w:rPr>
      <w:sz w:val="20"/>
      <w:szCs w:val="20"/>
    </w:rPr>
  </w:style>
  <w:style w:type="paragraph" w:styleId="CommentSubject">
    <w:name w:val="annotation subject"/>
    <w:basedOn w:val="CommentText"/>
    <w:next w:val="CommentText"/>
    <w:link w:val="CommentSubjectChar"/>
    <w:uiPriority w:val="99"/>
    <w:semiHidden/>
    <w:unhideWhenUsed/>
    <w:rsid w:val="00C55F7C"/>
    <w:rPr>
      <w:b/>
      <w:bCs/>
    </w:rPr>
  </w:style>
  <w:style w:type="character" w:customStyle="1" w:styleId="CommentSubjectChar">
    <w:name w:val="Comment Subject Char"/>
    <w:basedOn w:val="CommentTextChar"/>
    <w:link w:val="CommentSubject"/>
    <w:uiPriority w:val="99"/>
    <w:semiHidden/>
    <w:rsid w:val="00C55F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C55F7C"/>
    <w:rPr>
      <w:sz w:val="16"/>
      <w:szCs w:val="16"/>
    </w:rPr>
  </w:style>
  <w:style w:type="paragraph" w:styleId="CommentText">
    <w:name w:val="annotation text"/>
    <w:basedOn w:val="Normal"/>
    <w:link w:val="CommentTextChar"/>
    <w:uiPriority w:val="99"/>
    <w:semiHidden/>
    <w:unhideWhenUsed/>
    <w:rsid w:val="00C55F7C"/>
    <w:pPr>
      <w:spacing w:line="240" w:lineRule="auto"/>
    </w:pPr>
    <w:rPr>
      <w:sz w:val="20"/>
      <w:szCs w:val="20"/>
    </w:rPr>
  </w:style>
  <w:style w:type="character" w:customStyle="1" w:styleId="CommentTextChar">
    <w:name w:val="Comment Text Char"/>
    <w:basedOn w:val="DefaultParagraphFont"/>
    <w:link w:val="CommentText"/>
    <w:uiPriority w:val="99"/>
    <w:semiHidden/>
    <w:rsid w:val="00C55F7C"/>
    <w:rPr>
      <w:sz w:val="20"/>
      <w:szCs w:val="20"/>
    </w:rPr>
  </w:style>
  <w:style w:type="paragraph" w:styleId="CommentSubject">
    <w:name w:val="annotation subject"/>
    <w:basedOn w:val="CommentText"/>
    <w:next w:val="CommentText"/>
    <w:link w:val="CommentSubjectChar"/>
    <w:uiPriority w:val="99"/>
    <w:semiHidden/>
    <w:unhideWhenUsed/>
    <w:rsid w:val="00C55F7C"/>
    <w:rPr>
      <w:b/>
      <w:bCs/>
    </w:rPr>
  </w:style>
  <w:style w:type="character" w:customStyle="1" w:styleId="CommentSubjectChar">
    <w:name w:val="Comment Subject Char"/>
    <w:basedOn w:val="CommentTextChar"/>
    <w:link w:val="CommentSubject"/>
    <w:uiPriority w:val="99"/>
    <w:semiHidden/>
    <w:rsid w:val="00C55F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52E0E-4721-4697-8A78-B6FF78D8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6678</Words>
  <Characters>38069</Characters>
  <Application>Microsoft Office Word</Application>
  <DocSecurity>0</DocSecurity>
  <Lines>317</Lines>
  <Paragraphs>89</Paragraphs>
  <ScaleCrop>false</ScaleCrop>
  <Company/>
  <LinksUpToDate>false</LinksUpToDate>
  <CharactersWithSpaces>44658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2015-07-02T23:12:00Z</dcterms:created>
  <dcterms:modified xsi:type="dcterms:W3CDTF">2015-07-02T23:12:00Z</dcterms:modified>
</cp:coreProperties>
</file>